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27BDC10E" w:rsidR="00F123A0" w:rsidRPr="00633320" w:rsidRDefault="00F123A0" w:rsidP="00AE7B3D">
      <w:pPr>
        <w:pBdr>
          <w:top w:val="single" w:sz="8" w:space="6" w:color="auto"/>
          <w:left w:val="single" w:sz="8" w:space="4" w:color="auto"/>
          <w:bottom w:val="single" w:sz="8" w:space="6" w:color="auto"/>
          <w:right w:val="single" w:sz="8" w:space="4" w:color="auto"/>
        </w:pBdr>
        <w:spacing w:before="120" w:after="120"/>
        <w:jc w:val="center"/>
        <w:rPr>
          <w:b/>
          <w:bCs w:val="0"/>
          <w:sz w:val="28"/>
          <w:szCs w:val="32"/>
        </w:rPr>
      </w:pPr>
      <w:r w:rsidRPr="00633320">
        <w:rPr>
          <w:b/>
          <w:sz w:val="28"/>
          <w:szCs w:val="32"/>
        </w:rPr>
        <w:t>RECOVERY</w:t>
      </w:r>
      <w:r w:rsidR="001751B4">
        <w:rPr>
          <w:b/>
          <w:sz w:val="28"/>
          <w:szCs w:val="32"/>
        </w:rPr>
        <w:t xml:space="preserve"> TRIAL PROTOCOL</w:t>
      </w:r>
    </w:p>
    <w:p w14:paraId="323B7D0F" w14:textId="77777777" w:rsidR="001D0B31" w:rsidRPr="00633320" w:rsidRDefault="001D0B31" w:rsidP="00F123A0"/>
    <w:p w14:paraId="4A6A64FA" w14:textId="707CE693" w:rsidR="003D0A71" w:rsidRDefault="003D0A71" w:rsidP="003D0A71">
      <w:pPr>
        <w:tabs>
          <w:tab w:val="left" w:pos="3020"/>
        </w:tabs>
      </w:pPr>
      <w:r w:rsidRPr="00633320">
        <w:t xml:space="preserve">This protocol describes </w:t>
      </w:r>
      <w:r>
        <w:t xml:space="preserve">the RECOVERY Trial, </w:t>
      </w:r>
      <w:r w:rsidRPr="00633320">
        <w:t xml:space="preserve">a randomised trial among patients hospitalised for </w:t>
      </w:r>
      <w:ins w:id="0" w:author="Leon Peto" w:date="2023-08-24T10:37:00Z">
        <w:r w:rsidRPr="00633320">
          <w:t>COVID-19</w:t>
        </w:r>
        <w:r>
          <w:t xml:space="preserve">, influenza, and community-acquired pneumonia related to other pathogens </w:t>
        </w:r>
      </w:ins>
      <w:del w:id="1" w:author="Leon Peto" w:date="2023-08-24T10:37:00Z">
        <w:r w:rsidRPr="00633320" w:rsidDel="003D0A71">
          <w:delText>COVID-19</w:delText>
        </w:r>
        <w:r w:rsidDel="003D0A71">
          <w:delText xml:space="preserve"> and/or influenza </w:delText>
        </w:r>
      </w:del>
      <w:r>
        <w:t xml:space="preserve">(its full title, </w:t>
      </w:r>
      <w:r w:rsidRPr="00EE0959">
        <w:rPr>
          <w:u w:val="single"/>
        </w:rPr>
        <w:t>R</w:t>
      </w:r>
      <w:r>
        <w:t xml:space="preserve">andomised </w:t>
      </w:r>
      <w:r w:rsidRPr="00EE0959">
        <w:rPr>
          <w:u w:val="single"/>
        </w:rPr>
        <w:t>E</w:t>
      </w:r>
      <w:r>
        <w:t xml:space="preserve">valuation of </w:t>
      </w:r>
      <w:r w:rsidRPr="00EE0959">
        <w:rPr>
          <w:u w:val="single"/>
        </w:rPr>
        <w:t>COV</w:t>
      </w:r>
      <w:r>
        <w:t>ID-19 Th</w:t>
      </w:r>
      <w:r w:rsidRPr="00405663">
        <w:rPr>
          <w:u w:val="single"/>
        </w:rPr>
        <w:t>ER</w:t>
      </w:r>
      <w:r>
        <w:t>ap</w:t>
      </w:r>
      <w:r w:rsidRPr="00405663">
        <w:rPr>
          <w:u w:val="single"/>
        </w:rPr>
        <w:t>Y</w:t>
      </w:r>
      <w:r>
        <w:t>, reflects its initial focus on COVID-19 alone when it opened in March 2020)</w:t>
      </w:r>
      <w:r w:rsidRPr="00633320">
        <w:t>.</w:t>
      </w:r>
    </w:p>
    <w:p w14:paraId="6EB09D8A" w14:textId="77777777" w:rsidR="003D0A71" w:rsidRPr="00633320" w:rsidRDefault="003D0A71" w:rsidP="003D0A71">
      <w:pPr>
        <w:tabs>
          <w:tab w:val="left" w:pos="3020"/>
        </w:tabs>
      </w:pPr>
    </w:p>
    <w:p w14:paraId="2F398703" w14:textId="59914948"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3E4ECC">
        <w:t>S</w:t>
      </w:r>
      <w:r w:rsidR="00D435DE">
        <w:t>ince then</w:t>
      </w:r>
      <w:r w:rsidR="003E4ECC">
        <w:t>, progress</w:t>
      </w:r>
      <w:r w:rsidR="00D435DE">
        <w:t xml:space="preserve"> in </w:t>
      </w:r>
      <w:r w:rsidR="006B7E89">
        <w:t xml:space="preserve">COVID-19 </w:t>
      </w:r>
      <w:r w:rsidR="00D435DE">
        <w:t xml:space="preserve">treatment </w:t>
      </w:r>
      <w:r w:rsidR="006B7E89">
        <w:t xml:space="preserve">has highlighted the need for better evidence for </w:t>
      </w:r>
      <w:r w:rsidR="00D435DE">
        <w:t xml:space="preserve">the </w:t>
      </w:r>
      <w:r w:rsidR="006B7E89">
        <w:t>treatment of pneumonia</w:t>
      </w:r>
      <w:r w:rsidR="003E4ECC">
        <w:t xml:space="preserve"> caused by other pathogens</w:t>
      </w:r>
      <w:r w:rsidR="00D435DE">
        <w:t>,</w:t>
      </w:r>
      <w:r w:rsidR="000F79B5">
        <w:t xml:space="preserve"> </w:t>
      </w:r>
      <w:r w:rsidR="00D435DE">
        <w:t xml:space="preserve">such as </w:t>
      </w:r>
      <w:r w:rsidR="006B7E89">
        <w:t>influenza</w:t>
      </w:r>
      <w:ins w:id="2" w:author="Leon Peto" w:date="2023-08-04T10:51:00Z">
        <w:r w:rsidR="003D06F9">
          <w:t xml:space="preserve"> and bacteria</w:t>
        </w:r>
      </w:ins>
      <w:r w:rsidR="000F79B5">
        <w:t xml:space="preserve">, for which therapies are </w:t>
      </w:r>
      <w:r w:rsidR="006B7E89">
        <w:t xml:space="preserve">widely </w:t>
      </w:r>
      <w:r w:rsidR="000F79B5">
        <w:t xml:space="preserve">used </w:t>
      </w:r>
      <w:r w:rsidR="006B7E89">
        <w:t>without good evidence of benefit or safety</w:t>
      </w:r>
      <w:r w:rsidR="00FB56E5">
        <w:t>.</w:t>
      </w:r>
    </w:p>
    <w:p w14:paraId="551CEB38" w14:textId="77777777" w:rsidR="00E44CC4" w:rsidRDefault="00E44CC4" w:rsidP="00E44CC4">
      <w:pPr>
        <w:tabs>
          <w:tab w:val="left" w:pos="3020"/>
        </w:tabs>
      </w:pPr>
    </w:p>
    <w:p w14:paraId="49F2EC17" w14:textId="2CCCC9B7" w:rsidR="00633D2B" w:rsidRDefault="009329DF" w:rsidP="00633D2B">
      <w:r w:rsidRPr="00633320">
        <w:rPr>
          <w:b/>
        </w:rPr>
        <w:t>Eligibility and randomisation</w:t>
      </w:r>
      <w:r w:rsidR="00122CA0" w:rsidRPr="00633320">
        <w:rPr>
          <w:b/>
        </w:rPr>
        <w:t>:</w:t>
      </w:r>
      <w:r w:rsidR="00074C0E">
        <w:t xml:space="preserve"> </w:t>
      </w:r>
      <w:r w:rsidR="00FB56E5">
        <w:t>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r w:rsidR="00C50400" w:rsidRPr="00633320">
        <w:t xml:space="preserve">For patients for whom not all the trial arms are appropriate or at locations where not all are available, randomisation will be between fewer </w:t>
      </w:r>
      <w:r w:rsidR="002D3646">
        <w:t>comparisons</w:t>
      </w:r>
      <w:r w:rsidR="00A81581">
        <w:t>.</w:t>
      </w:r>
    </w:p>
    <w:p w14:paraId="3251E92E" w14:textId="760B5A84" w:rsidR="00A81581" w:rsidRPr="00F3439C" w:rsidRDefault="00F3439C" w:rsidP="00F3439C">
      <w:pPr>
        <w:jc w:val="center"/>
        <w:rPr>
          <w:b/>
          <w:sz w:val="22"/>
        </w:rPr>
      </w:pPr>
      <w:r w:rsidRPr="00F3439C">
        <w:rPr>
          <w:b/>
          <w:sz w:val="22"/>
        </w:rPr>
        <w:t>Table 1: Current comparisons</w:t>
      </w:r>
    </w:p>
    <w:tbl>
      <w:tblPr>
        <w:tblStyle w:val="TableGrid"/>
        <w:tblW w:w="9209" w:type="dxa"/>
        <w:tblLayout w:type="fixed"/>
        <w:tblLook w:val="04A0" w:firstRow="1" w:lastRow="0" w:firstColumn="1" w:lastColumn="0" w:noHBand="0" w:noVBand="1"/>
      </w:tblPr>
      <w:tblGrid>
        <w:gridCol w:w="2263"/>
        <w:gridCol w:w="3119"/>
        <w:gridCol w:w="3827"/>
      </w:tblGrid>
      <w:tr w:rsidR="00074C0E" w:rsidRPr="00FB50E8" w14:paraId="423573D1" w14:textId="77777777" w:rsidTr="003D0A71">
        <w:trPr>
          <w:trHeight w:val="700"/>
        </w:trPr>
        <w:tc>
          <w:tcPr>
            <w:tcW w:w="2263" w:type="dxa"/>
            <w:tcBorders>
              <w:bottom w:val="single" w:sz="4" w:space="0" w:color="auto"/>
            </w:tcBorders>
          </w:tcPr>
          <w:p w14:paraId="168F99F2" w14:textId="77777777" w:rsidR="00074C0E" w:rsidRPr="00FB50E8" w:rsidRDefault="00074C0E" w:rsidP="00211443">
            <w:pPr>
              <w:autoSpaceDE/>
              <w:autoSpaceDN/>
              <w:adjustRightInd/>
              <w:contextualSpacing w:val="0"/>
              <w:jc w:val="left"/>
              <w:rPr>
                <w:b/>
                <w:sz w:val="22"/>
                <w:szCs w:val="22"/>
              </w:rPr>
            </w:pPr>
            <w:r w:rsidRPr="00FB50E8">
              <w:rPr>
                <w:b/>
                <w:sz w:val="22"/>
                <w:szCs w:val="22"/>
              </w:rPr>
              <w:t>Condition</w:t>
            </w:r>
          </w:p>
          <w:p w14:paraId="1E118772" w14:textId="77777777" w:rsidR="00074C0E" w:rsidRPr="00FB50E8" w:rsidRDefault="00074C0E" w:rsidP="00211443">
            <w:pPr>
              <w:autoSpaceDE/>
              <w:autoSpaceDN/>
              <w:adjustRightInd/>
              <w:contextualSpacing w:val="0"/>
              <w:jc w:val="left"/>
              <w:rPr>
                <w:b/>
                <w:sz w:val="22"/>
                <w:szCs w:val="22"/>
              </w:rPr>
            </w:pPr>
          </w:p>
          <w:p w14:paraId="2185F28A" w14:textId="77777777" w:rsidR="00074C0E" w:rsidRPr="00FB50E8" w:rsidRDefault="00074C0E" w:rsidP="00211443">
            <w:pPr>
              <w:autoSpaceDE/>
              <w:autoSpaceDN/>
              <w:adjustRightInd/>
              <w:contextualSpacing w:val="0"/>
              <w:jc w:val="left"/>
              <w:rPr>
                <w:b/>
                <w:sz w:val="22"/>
                <w:szCs w:val="22"/>
              </w:rPr>
            </w:pPr>
          </w:p>
        </w:tc>
        <w:tc>
          <w:tcPr>
            <w:tcW w:w="3119" w:type="dxa"/>
          </w:tcPr>
          <w:p w14:paraId="2AB64E9B" w14:textId="77777777" w:rsidR="00074C0E" w:rsidRPr="00FB50E8" w:rsidRDefault="00074C0E" w:rsidP="00211443">
            <w:pPr>
              <w:autoSpaceDE/>
              <w:autoSpaceDN/>
              <w:adjustRightInd/>
              <w:contextualSpacing w:val="0"/>
              <w:jc w:val="left"/>
              <w:rPr>
                <w:b/>
                <w:sz w:val="22"/>
                <w:szCs w:val="22"/>
              </w:rPr>
            </w:pPr>
            <w:r w:rsidRPr="00FB50E8">
              <w:rPr>
                <w:b/>
                <w:sz w:val="22"/>
                <w:szCs w:val="22"/>
              </w:rPr>
              <w:t>Randomised comparisons,</w:t>
            </w:r>
          </w:p>
          <w:p w14:paraId="2EF26C2C" w14:textId="77777777" w:rsidR="00074C0E" w:rsidRPr="00FB50E8" w:rsidRDefault="00074C0E" w:rsidP="00211443">
            <w:pPr>
              <w:autoSpaceDE/>
              <w:autoSpaceDN/>
              <w:adjustRightInd/>
              <w:contextualSpacing w:val="0"/>
              <w:jc w:val="left"/>
              <w:rPr>
                <w:b/>
                <w:sz w:val="22"/>
                <w:szCs w:val="22"/>
              </w:rPr>
            </w:pPr>
            <w:r w:rsidRPr="00FB50E8">
              <w:rPr>
                <w:b/>
                <w:sz w:val="22"/>
                <w:szCs w:val="22"/>
              </w:rPr>
              <w:t>each vs. usual care alone</w:t>
            </w:r>
          </w:p>
        </w:tc>
        <w:tc>
          <w:tcPr>
            <w:tcW w:w="3827" w:type="dxa"/>
          </w:tcPr>
          <w:p w14:paraId="252CA1FD" w14:textId="5808ABD0" w:rsidR="00074C0E" w:rsidRPr="00FB50E8" w:rsidRDefault="00074C0E" w:rsidP="00312413">
            <w:pPr>
              <w:autoSpaceDE/>
              <w:autoSpaceDN/>
              <w:adjustRightInd/>
              <w:contextualSpacing w:val="0"/>
              <w:jc w:val="center"/>
              <w:rPr>
                <w:b/>
                <w:sz w:val="22"/>
                <w:szCs w:val="22"/>
              </w:rPr>
            </w:pPr>
            <w:r>
              <w:rPr>
                <w:b/>
                <w:sz w:val="22"/>
                <w:szCs w:val="22"/>
              </w:rPr>
              <w:t>Eligibility</w:t>
            </w:r>
            <w:r w:rsidR="00CB5EB1">
              <w:rPr>
                <w:b/>
                <w:sz w:val="22"/>
                <w:szCs w:val="22"/>
              </w:rPr>
              <w:t xml:space="preserve"> criteria</w:t>
            </w:r>
            <w:r w:rsidR="00E421A7">
              <w:rPr>
                <w:b/>
                <w:sz w:val="22"/>
                <w:szCs w:val="22"/>
              </w:rPr>
              <w:t xml:space="preserve"> specific to comparison</w:t>
            </w:r>
          </w:p>
        </w:tc>
      </w:tr>
      <w:tr w:rsidR="00074C0E" w14:paraId="420157F0" w14:textId="77777777" w:rsidTr="003D0A71">
        <w:tc>
          <w:tcPr>
            <w:tcW w:w="2263" w:type="dxa"/>
            <w:tcBorders>
              <w:top w:val="nil"/>
              <w:bottom w:val="nil"/>
            </w:tcBorders>
          </w:tcPr>
          <w:p w14:paraId="17A8F8B0" w14:textId="77777777" w:rsidR="00074C0E" w:rsidRPr="00F350A9" w:rsidRDefault="00074C0E" w:rsidP="00211443">
            <w:pPr>
              <w:autoSpaceDE/>
              <w:autoSpaceDN/>
              <w:adjustRightInd/>
              <w:contextualSpacing w:val="0"/>
              <w:jc w:val="left"/>
              <w:rPr>
                <w:sz w:val="22"/>
                <w:szCs w:val="22"/>
              </w:rPr>
            </w:pPr>
            <w:r>
              <w:rPr>
                <w:sz w:val="22"/>
                <w:szCs w:val="22"/>
              </w:rPr>
              <w:t>COVID-19</w:t>
            </w:r>
          </w:p>
        </w:tc>
        <w:tc>
          <w:tcPr>
            <w:tcW w:w="3119" w:type="dxa"/>
          </w:tcPr>
          <w:p w14:paraId="485930A8" w14:textId="77777777" w:rsidR="00074C0E" w:rsidRDefault="00074C0E" w:rsidP="00211443">
            <w:pPr>
              <w:autoSpaceDE/>
              <w:autoSpaceDN/>
              <w:adjustRightInd/>
              <w:contextualSpacing w:val="0"/>
              <w:jc w:val="left"/>
              <w:rPr>
                <w:sz w:val="22"/>
                <w:szCs w:val="22"/>
              </w:rPr>
            </w:pPr>
            <w:r>
              <w:rPr>
                <w:sz w:val="22"/>
                <w:szCs w:val="22"/>
              </w:rPr>
              <w:t>High-dose</w:t>
            </w:r>
          </w:p>
          <w:p w14:paraId="20AC8A21" w14:textId="77777777" w:rsidR="00074C0E" w:rsidRPr="00F350A9" w:rsidRDefault="00074C0E" w:rsidP="00211443">
            <w:pPr>
              <w:autoSpaceDE/>
              <w:autoSpaceDN/>
              <w:adjustRightInd/>
              <w:contextualSpacing w:val="0"/>
              <w:jc w:val="left"/>
              <w:rPr>
                <w:sz w:val="22"/>
                <w:szCs w:val="22"/>
              </w:rPr>
            </w:pPr>
            <w:r>
              <w:rPr>
                <w:sz w:val="22"/>
                <w:szCs w:val="22"/>
              </w:rPr>
              <w:t>corticosteroids</w:t>
            </w:r>
          </w:p>
        </w:tc>
        <w:tc>
          <w:tcPr>
            <w:tcW w:w="3827" w:type="dxa"/>
          </w:tcPr>
          <w:p w14:paraId="47EE6BF4" w14:textId="70E5358F" w:rsidR="00074C0E" w:rsidRDefault="00074C0E" w:rsidP="00453F98">
            <w:pPr>
              <w:autoSpaceDE/>
              <w:autoSpaceDN/>
              <w:adjustRightInd/>
              <w:contextualSpacing w:val="0"/>
              <w:jc w:val="center"/>
              <w:rPr>
                <w:sz w:val="22"/>
                <w:szCs w:val="22"/>
              </w:rPr>
            </w:pPr>
            <w:r w:rsidRPr="00453F98">
              <w:rPr>
                <w:sz w:val="22"/>
                <w:szCs w:val="22"/>
              </w:rPr>
              <w:t>requiring ventilatory support</w:t>
            </w:r>
            <w:r w:rsidRPr="00453F98">
              <w:rPr>
                <w:sz w:val="22"/>
                <w:szCs w:val="22"/>
                <w:vertAlign w:val="superscript"/>
              </w:rPr>
              <w:t>a</w:t>
            </w:r>
            <w:r w:rsidR="00312413">
              <w:rPr>
                <w:sz w:val="22"/>
                <w:szCs w:val="22"/>
              </w:rPr>
              <w:t>;</w:t>
            </w:r>
          </w:p>
          <w:p w14:paraId="73D34A10" w14:textId="3EF2D1BC" w:rsidR="00312413" w:rsidRPr="00312413" w:rsidRDefault="00312413" w:rsidP="00453F98">
            <w:pPr>
              <w:autoSpaceDE/>
              <w:autoSpaceDN/>
              <w:adjustRightInd/>
              <w:contextualSpacing w:val="0"/>
              <w:jc w:val="center"/>
              <w:rPr>
                <w:sz w:val="22"/>
                <w:szCs w:val="22"/>
              </w:rPr>
            </w:pPr>
            <w:r>
              <w:rPr>
                <w:sz w:val="22"/>
                <w:szCs w:val="22"/>
              </w:rPr>
              <w:t>without suspected or confirmed influenza infection</w:t>
            </w:r>
          </w:p>
        </w:tc>
      </w:tr>
      <w:tr w:rsidR="00074C0E" w14:paraId="5B37B443" w14:textId="77777777" w:rsidTr="003D0A71">
        <w:trPr>
          <w:trHeight w:val="141"/>
        </w:trPr>
        <w:tc>
          <w:tcPr>
            <w:tcW w:w="2263" w:type="dxa"/>
            <w:tcBorders>
              <w:top w:val="nil"/>
            </w:tcBorders>
          </w:tcPr>
          <w:p w14:paraId="4C95F465" w14:textId="17378076" w:rsidR="00074C0E" w:rsidRPr="00F350A9" w:rsidRDefault="00074C0E" w:rsidP="00211443">
            <w:pPr>
              <w:autoSpaceDE/>
              <w:autoSpaceDN/>
              <w:adjustRightInd/>
              <w:contextualSpacing w:val="0"/>
              <w:jc w:val="left"/>
              <w:rPr>
                <w:sz w:val="22"/>
                <w:szCs w:val="22"/>
              </w:rPr>
            </w:pPr>
          </w:p>
        </w:tc>
        <w:tc>
          <w:tcPr>
            <w:tcW w:w="3119" w:type="dxa"/>
          </w:tcPr>
          <w:p w14:paraId="2660A955" w14:textId="77777777" w:rsidR="00074C0E" w:rsidRDefault="00074C0E" w:rsidP="00211443">
            <w:pPr>
              <w:autoSpaceDE/>
              <w:autoSpaceDN/>
              <w:adjustRightInd/>
              <w:contextualSpacing w:val="0"/>
              <w:jc w:val="left"/>
              <w:rPr>
                <w:sz w:val="22"/>
                <w:szCs w:val="22"/>
              </w:rPr>
            </w:pPr>
            <w:r>
              <w:rPr>
                <w:sz w:val="22"/>
                <w:szCs w:val="22"/>
              </w:rPr>
              <w:t>Sotrovimab</w:t>
            </w:r>
          </w:p>
          <w:p w14:paraId="2FCDA1A8" w14:textId="02C04D43" w:rsidR="000D2DED" w:rsidRPr="00F350A9" w:rsidRDefault="000D2DED" w:rsidP="00211443">
            <w:pPr>
              <w:autoSpaceDE/>
              <w:autoSpaceDN/>
              <w:adjustRightInd/>
              <w:contextualSpacing w:val="0"/>
              <w:jc w:val="left"/>
              <w:rPr>
                <w:sz w:val="22"/>
                <w:szCs w:val="22"/>
              </w:rPr>
            </w:pPr>
          </w:p>
        </w:tc>
        <w:tc>
          <w:tcPr>
            <w:tcW w:w="3827" w:type="dxa"/>
          </w:tcPr>
          <w:p w14:paraId="11643405" w14:textId="770C3ED9" w:rsidR="00074C0E" w:rsidRPr="00806148" w:rsidRDefault="00074C0E" w:rsidP="00211443">
            <w:pPr>
              <w:autoSpaceDE/>
              <w:autoSpaceDN/>
              <w:adjustRightInd/>
              <w:contextualSpacing w:val="0"/>
              <w:jc w:val="center"/>
              <w:rPr>
                <w:sz w:val="22"/>
                <w:szCs w:val="22"/>
                <w:vertAlign w:val="superscript"/>
              </w:rPr>
            </w:pPr>
          </w:p>
        </w:tc>
      </w:tr>
      <w:tr w:rsidR="00074C0E" w14:paraId="4639FA3D" w14:textId="77777777" w:rsidTr="003D0A71">
        <w:tc>
          <w:tcPr>
            <w:tcW w:w="2263" w:type="dxa"/>
            <w:vMerge w:val="restart"/>
            <w:tcBorders>
              <w:top w:val="single" w:sz="4" w:space="0" w:color="auto"/>
            </w:tcBorders>
          </w:tcPr>
          <w:p w14:paraId="7EB357D8" w14:textId="77777777" w:rsidR="00074C0E" w:rsidRDefault="00074C0E" w:rsidP="00211443">
            <w:pPr>
              <w:autoSpaceDE/>
              <w:autoSpaceDN/>
              <w:adjustRightInd/>
              <w:contextualSpacing w:val="0"/>
              <w:jc w:val="left"/>
              <w:rPr>
                <w:sz w:val="22"/>
                <w:szCs w:val="22"/>
              </w:rPr>
            </w:pPr>
            <w:r>
              <w:rPr>
                <w:sz w:val="22"/>
                <w:szCs w:val="22"/>
              </w:rPr>
              <w:t>Influenza</w:t>
            </w:r>
          </w:p>
        </w:tc>
        <w:tc>
          <w:tcPr>
            <w:tcW w:w="3119" w:type="dxa"/>
          </w:tcPr>
          <w:p w14:paraId="682BD03D" w14:textId="77777777" w:rsidR="00074C0E" w:rsidRDefault="00074C0E" w:rsidP="00211443">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p w14:paraId="413DF267" w14:textId="4B2BBE2E" w:rsidR="000D2DED" w:rsidRDefault="000D2DED" w:rsidP="00211443">
            <w:pPr>
              <w:autoSpaceDE/>
              <w:autoSpaceDN/>
              <w:adjustRightInd/>
              <w:contextualSpacing w:val="0"/>
              <w:jc w:val="left"/>
              <w:rPr>
                <w:sz w:val="22"/>
                <w:szCs w:val="22"/>
              </w:rPr>
            </w:pPr>
          </w:p>
        </w:tc>
        <w:tc>
          <w:tcPr>
            <w:tcW w:w="3827" w:type="dxa"/>
          </w:tcPr>
          <w:p w14:paraId="2B7D3145" w14:textId="2BD41441" w:rsidR="00074C0E" w:rsidRPr="00453F98" w:rsidRDefault="00074C0E" w:rsidP="00211443">
            <w:pPr>
              <w:autoSpaceDE/>
              <w:autoSpaceDN/>
              <w:adjustRightInd/>
              <w:contextualSpacing w:val="0"/>
              <w:jc w:val="center"/>
              <w:rPr>
                <w:sz w:val="22"/>
                <w:szCs w:val="22"/>
              </w:rPr>
            </w:pPr>
          </w:p>
        </w:tc>
      </w:tr>
      <w:tr w:rsidR="00074C0E" w14:paraId="3B61A672" w14:textId="77777777" w:rsidTr="003D0A71">
        <w:tc>
          <w:tcPr>
            <w:tcW w:w="2263" w:type="dxa"/>
            <w:vMerge/>
          </w:tcPr>
          <w:p w14:paraId="3941CF07" w14:textId="77777777" w:rsidR="00074C0E" w:rsidRDefault="00074C0E" w:rsidP="00211443">
            <w:pPr>
              <w:autoSpaceDE/>
              <w:autoSpaceDN/>
              <w:adjustRightInd/>
              <w:contextualSpacing w:val="0"/>
              <w:jc w:val="left"/>
              <w:rPr>
                <w:sz w:val="22"/>
                <w:szCs w:val="22"/>
              </w:rPr>
            </w:pPr>
          </w:p>
        </w:tc>
        <w:tc>
          <w:tcPr>
            <w:tcW w:w="3119" w:type="dxa"/>
          </w:tcPr>
          <w:p w14:paraId="1EEB9D5D" w14:textId="77777777" w:rsidR="00074C0E" w:rsidRDefault="00074C0E" w:rsidP="00211443">
            <w:pPr>
              <w:autoSpaceDE/>
              <w:autoSpaceDN/>
              <w:adjustRightInd/>
              <w:contextualSpacing w:val="0"/>
              <w:jc w:val="left"/>
              <w:rPr>
                <w:sz w:val="22"/>
                <w:szCs w:val="22"/>
              </w:rPr>
            </w:pPr>
            <w:r w:rsidRPr="00F350A9">
              <w:rPr>
                <w:sz w:val="22"/>
                <w:szCs w:val="22"/>
              </w:rPr>
              <w:t>Oseltamivir</w:t>
            </w:r>
          </w:p>
          <w:p w14:paraId="2CB01A5C" w14:textId="27CA820B" w:rsidR="000D2DED" w:rsidRDefault="000D2DED" w:rsidP="00211443">
            <w:pPr>
              <w:autoSpaceDE/>
              <w:autoSpaceDN/>
              <w:adjustRightInd/>
              <w:contextualSpacing w:val="0"/>
              <w:jc w:val="left"/>
              <w:rPr>
                <w:sz w:val="22"/>
                <w:szCs w:val="22"/>
              </w:rPr>
            </w:pPr>
          </w:p>
        </w:tc>
        <w:tc>
          <w:tcPr>
            <w:tcW w:w="3827" w:type="dxa"/>
          </w:tcPr>
          <w:p w14:paraId="62873565" w14:textId="0219BA30" w:rsidR="00074C0E" w:rsidRPr="00453F98" w:rsidRDefault="00074C0E" w:rsidP="00453F98">
            <w:pPr>
              <w:autoSpaceDE/>
              <w:autoSpaceDN/>
              <w:adjustRightInd/>
              <w:contextualSpacing w:val="0"/>
              <w:jc w:val="center"/>
              <w:rPr>
                <w:sz w:val="22"/>
                <w:szCs w:val="22"/>
              </w:rPr>
            </w:pPr>
          </w:p>
        </w:tc>
      </w:tr>
      <w:tr w:rsidR="00074C0E" w14:paraId="437F2381" w14:textId="77777777" w:rsidTr="003D0A71">
        <w:tc>
          <w:tcPr>
            <w:tcW w:w="2263" w:type="dxa"/>
            <w:vMerge/>
            <w:tcBorders>
              <w:bottom w:val="single" w:sz="4" w:space="0" w:color="auto"/>
            </w:tcBorders>
          </w:tcPr>
          <w:p w14:paraId="2C3B44F9" w14:textId="77777777" w:rsidR="00074C0E" w:rsidRDefault="00074C0E" w:rsidP="00211443">
            <w:pPr>
              <w:autoSpaceDE/>
              <w:autoSpaceDN/>
              <w:adjustRightInd/>
              <w:contextualSpacing w:val="0"/>
              <w:jc w:val="left"/>
              <w:rPr>
                <w:sz w:val="22"/>
                <w:szCs w:val="22"/>
              </w:rPr>
            </w:pPr>
          </w:p>
        </w:tc>
        <w:tc>
          <w:tcPr>
            <w:tcW w:w="3119" w:type="dxa"/>
          </w:tcPr>
          <w:p w14:paraId="78D1CAF6" w14:textId="77777777" w:rsidR="00074C0E" w:rsidRDefault="00074C0E" w:rsidP="00211443">
            <w:pPr>
              <w:autoSpaceDE/>
              <w:autoSpaceDN/>
              <w:adjustRightInd/>
              <w:contextualSpacing w:val="0"/>
              <w:jc w:val="left"/>
              <w:rPr>
                <w:sz w:val="22"/>
                <w:szCs w:val="22"/>
              </w:rPr>
            </w:pPr>
            <w:r w:rsidRPr="00F350A9">
              <w:rPr>
                <w:sz w:val="22"/>
                <w:szCs w:val="22"/>
              </w:rPr>
              <w:t>Low-dose</w:t>
            </w:r>
          </w:p>
          <w:p w14:paraId="23643CA6" w14:textId="77777777" w:rsidR="00074C0E" w:rsidRDefault="00074C0E" w:rsidP="00211443">
            <w:pPr>
              <w:autoSpaceDE/>
              <w:autoSpaceDN/>
              <w:adjustRightInd/>
              <w:contextualSpacing w:val="0"/>
              <w:jc w:val="left"/>
              <w:rPr>
                <w:sz w:val="22"/>
                <w:szCs w:val="22"/>
              </w:rPr>
            </w:pPr>
            <w:r>
              <w:rPr>
                <w:sz w:val="22"/>
                <w:szCs w:val="22"/>
              </w:rPr>
              <w:t>corticosteroids</w:t>
            </w:r>
          </w:p>
        </w:tc>
        <w:tc>
          <w:tcPr>
            <w:tcW w:w="3827" w:type="dxa"/>
          </w:tcPr>
          <w:p w14:paraId="1DAD1EC6" w14:textId="2C6221D8" w:rsidR="00074C0E" w:rsidRPr="00312413" w:rsidRDefault="00074C0E" w:rsidP="00806148">
            <w:pPr>
              <w:autoSpaceDE/>
              <w:autoSpaceDN/>
              <w:adjustRightInd/>
              <w:contextualSpacing w:val="0"/>
              <w:jc w:val="center"/>
              <w:rPr>
                <w:sz w:val="22"/>
                <w:szCs w:val="22"/>
              </w:rPr>
            </w:pPr>
            <w:r w:rsidRPr="00453F98">
              <w:rPr>
                <w:sz w:val="22"/>
                <w:szCs w:val="22"/>
              </w:rPr>
              <w:t>hypoxia</w:t>
            </w:r>
            <w:r w:rsidR="00312413">
              <w:rPr>
                <w:sz w:val="22"/>
                <w:szCs w:val="22"/>
              </w:rPr>
              <w:t>; without suspected or confirmed SARS-CoV-2 infection</w:t>
            </w:r>
          </w:p>
        </w:tc>
      </w:tr>
      <w:tr w:rsidR="003D06F9" w14:paraId="09B4375B" w14:textId="77777777" w:rsidTr="003D0A71">
        <w:trPr>
          <w:ins w:id="3" w:author="Leon Peto" w:date="2023-08-04T10:52:00Z"/>
        </w:trPr>
        <w:tc>
          <w:tcPr>
            <w:tcW w:w="2263" w:type="dxa"/>
            <w:tcBorders>
              <w:bottom w:val="single" w:sz="4" w:space="0" w:color="auto"/>
            </w:tcBorders>
          </w:tcPr>
          <w:p w14:paraId="45AEBE38" w14:textId="39867ED7" w:rsidR="003D06F9" w:rsidRDefault="003D06F9" w:rsidP="00211443">
            <w:pPr>
              <w:autoSpaceDE/>
              <w:autoSpaceDN/>
              <w:adjustRightInd/>
              <w:contextualSpacing w:val="0"/>
              <w:jc w:val="left"/>
              <w:rPr>
                <w:ins w:id="4" w:author="Leon Peto" w:date="2023-08-04T10:52:00Z"/>
                <w:sz w:val="22"/>
                <w:szCs w:val="22"/>
              </w:rPr>
            </w:pPr>
            <w:ins w:id="5" w:author="Leon Peto" w:date="2023-08-04T10:52:00Z">
              <w:r>
                <w:rPr>
                  <w:sz w:val="22"/>
                  <w:szCs w:val="22"/>
                </w:rPr>
                <w:t>Community-acquired pneumonia</w:t>
              </w:r>
            </w:ins>
          </w:p>
        </w:tc>
        <w:tc>
          <w:tcPr>
            <w:tcW w:w="3119" w:type="dxa"/>
          </w:tcPr>
          <w:p w14:paraId="3D779D7B" w14:textId="77777777" w:rsidR="003D06F9" w:rsidRDefault="003D06F9" w:rsidP="00211443">
            <w:pPr>
              <w:autoSpaceDE/>
              <w:autoSpaceDN/>
              <w:adjustRightInd/>
              <w:contextualSpacing w:val="0"/>
              <w:jc w:val="left"/>
              <w:rPr>
                <w:ins w:id="6" w:author="Leon Peto" w:date="2023-08-04T10:52:00Z"/>
                <w:sz w:val="22"/>
                <w:szCs w:val="22"/>
              </w:rPr>
            </w:pPr>
            <w:ins w:id="7" w:author="Leon Peto" w:date="2023-08-04T10:52:00Z">
              <w:r>
                <w:rPr>
                  <w:sz w:val="22"/>
                  <w:szCs w:val="22"/>
                </w:rPr>
                <w:t>Low-dose</w:t>
              </w:r>
            </w:ins>
          </w:p>
          <w:p w14:paraId="5BC43B91" w14:textId="5C0E4C34" w:rsidR="003D06F9" w:rsidRPr="00F350A9" w:rsidRDefault="00F20FDD" w:rsidP="00211443">
            <w:pPr>
              <w:autoSpaceDE/>
              <w:autoSpaceDN/>
              <w:adjustRightInd/>
              <w:contextualSpacing w:val="0"/>
              <w:jc w:val="left"/>
              <w:rPr>
                <w:ins w:id="8" w:author="Leon Peto" w:date="2023-08-04T10:52:00Z"/>
                <w:sz w:val="22"/>
                <w:szCs w:val="22"/>
              </w:rPr>
            </w:pPr>
            <w:ins w:id="9" w:author="Leon Peto" w:date="2023-08-22T18:06:00Z">
              <w:r>
                <w:rPr>
                  <w:sz w:val="22"/>
                  <w:szCs w:val="22"/>
                </w:rPr>
                <w:t>c</w:t>
              </w:r>
            </w:ins>
            <w:ins w:id="10" w:author="Leon Peto" w:date="2023-08-04T10:52:00Z">
              <w:r w:rsidR="003D06F9">
                <w:rPr>
                  <w:sz w:val="22"/>
                  <w:szCs w:val="22"/>
                </w:rPr>
                <w:t>orticosteroids</w:t>
              </w:r>
            </w:ins>
          </w:p>
        </w:tc>
        <w:tc>
          <w:tcPr>
            <w:tcW w:w="3827" w:type="dxa"/>
          </w:tcPr>
          <w:p w14:paraId="122DFF9F" w14:textId="79213B1D" w:rsidR="003D06F9" w:rsidRPr="00453F98" w:rsidRDefault="00E56B4B" w:rsidP="008A63AB">
            <w:pPr>
              <w:autoSpaceDE/>
              <w:autoSpaceDN/>
              <w:adjustRightInd/>
              <w:contextualSpacing w:val="0"/>
              <w:jc w:val="center"/>
              <w:rPr>
                <w:ins w:id="11" w:author="Leon Peto" w:date="2023-08-04T10:52:00Z"/>
                <w:sz w:val="22"/>
                <w:szCs w:val="22"/>
              </w:rPr>
            </w:pPr>
            <w:ins w:id="12" w:author="Leon Peto" w:date="2023-08-04T10:52:00Z">
              <w:r>
                <w:rPr>
                  <w:sz w:val="22"/>
                  <w:szCs w:val="22"/>
                </w:rPr>
                <w:t>w</w:t>
              </w:r>
              <w:r w:rsidR="003D06F9">
                <w:rPr>
                  <w:sz w:val="22"/>
                  <w:szCs w:val="22"/>
                </w:rPr>
                <w:t>ithout suspected or confirmed SARS-CoV-2</w:t>
              </w:r>
            </w:ins>
            <w:ins w:id="13" w:author="Leon Peto" w:date="2023-08-24T10:37:00Z">
              <w:r w:rsidR="003D0A71">
                <w:rPr>
                  <w:sz w:val="22"/>
                  <w:szCs w:val="22"/>
                </w:rPr>
                <w:t>,</w:t>
              </w:r>
            </w:ins>
            <w:ins w:id="14" w:author="Leon Peto" w:date="2023-08-04T10:52:00Z">
              <w:r w:rsidR="003D06F9">
                <w:rPr>
                  <w:sz w:val="22"/>
                  <w:szCs w:val="22"/>
                </w:rPr>
                <w:t xml:space="preserve"> influenza</w:t>
              </w:r>
            </w:ins>
            <w:ins w:id="15" w:author="Leon Peto" w:date="2023-08-24T10:37:00Z">
              <w:r w:rsidR="003D0A71">
                <w:rPr>
                  <w:sz w:val="22"/>
                  <w:szCs w:val="22"/>
                </w:rPr>
                <w:t xml:space="preserve">, </w:t>
              </w:r>
            </w:ins>
            <w:ins w:id="16" w:author="Leon Peto" w:date="2023-08-24T10:39:00Z">
              <w:r w:rsidR="003D0A71">
                <w:rPr>
                  <w:sz w:val="22"/>
                  <w:szCs w:val="22"/>
                </w:rPr>
                <w:t>TB</w:t>
              </w:r>
            </w:ins>
            <w:ins w:id="17" w:author="Leon Peto" w:date="2023-08-24T15:31:00Z">
              <w:r w:rsidR="008A63AB" w:rsidRPr="008A63AB">
                <w:rPr>
                  <w:sz w:val="22"/>
                  <w:szCs w:val="22"/>
                  <w:vertAlign w:val="superscript"/>
                </w:rPr>
                <w:t>b</w:t>
              </w:r>
            </w:ins>
            <w:ins w:id="18" w:author="Leon Peto" w:date="2023-08-24T10:37:00Z">
              <w:r w:rsidR="003D0A71">
                <w:rPr>
                  <w:sz w:val="22"/>
                  <w:szCs w:val="22"/>
                </w:rPr>
                <w:t xml:space="preserve"> or PJP</w:t>
              </w:r>
            </w:ins>
            <w:ins w:id="19" w:author="Leon Peto" w:date="2023-08-24T15:31:00Z">
              <w:r w:rsidR="008A63AB">
                <w:rPr>
                  <w:sz w:val="22"/>
                  <w:szCs w:val="22"/>
                  <w:vertAlign w:val="superscript"/>
                </w:rPr>
                <w:t>c</w:t>
              </w:r>
            </w:ins>
          </w:p>
        </w:tc>
      </w:tr>
      <w:tr w:rsidR="00074C0E" w14:paraId="369CFC89" w14:textId="77777777" w:rsidTr="00453F98">
        <w:tc>
          <w:tcPr>
            <w:tcW w:w="9209" w:type="dxa"/>
            <w:gridSpan w:val="3"/>
            <w:tcBorders>
              <w:top w:val="nil"/>
              <w:bottom w:val="single" w:sz="4" w:space="0" w:color="auto"/>
            </w:tcBorders>
          </w:tcPr>
          <w:p w14:paraId="01E483B2" w14:textId="3FF17B18" w:rsidR="00074C0E" w:rsidRPr="00074C0E" w:rsidRDefault="00074C0E" w:rsidP="008A63AB">
            <w:pPr>
              <w:autoSpaceDE/>
              <w:autoSpaceDN/>
              <w:adjustRightInd/>
              <w:contextualSpacing w:val="0"/>
              <w:jc w:val="left"/>
              <w:rPr>
                <w:sz w:val="22"/>
                <w:szCs w:val="22"/>
              </w:rPr>
            </w:pPr>
            <w:r>
              <w:rPr>
                <w:sz w:val="20"/>
                <w:vertAlign w:val="superscript"/>
              </w:rPr>
              <w:t xml:space="preserve">a </w:t>
            </w:r>
            <w:r>
              <w:rPr>
                <w:sz w:val="20"/>
              </w:rPr>
              <w:t>non-invasive ventilation</w:t>
            </w:r>
            <w:r w:rsidR="000D2DED">
              <w:rPr>
                <w:sz w:val="20"/>
              </w:rPr>
              <w:t xml:space="preserve"> (including high-flow nasal oxygen)</w:t>
            </w:r>
            <w:r>
              <w:rPr>
                <w:sz w:val="20"/>
              </w:rPr>
              <w:t>, invasive mechanical ventilation or extra-corporeal membranous oxygenation (ECMO)</w:t>
            </w:r>
            <w:ins w:id="20" w:author="Leon Peto" w:date="2023-08-24T10:40:00Z">
              <w:r w:rsidR="003D0A71">
                <w:rPr>
                  <w:sz w:val="20"/>
                </w:rPr>
                <w:t xml:space="preserve">; </w:t>
              </w:r>
              <w:r w:rsidR="003D0A71" w:rsidRPr="003D0A71">
                <w:rPr>
                  <w:sz w:val="20"/>
                  <w:vertAlign w:val="superscript"/>
                </w:rPr>
                <w:t>b</w:t>
              </w:r>
              <w:r w:rsidR="003D0A71">
                <w:rPr>
                  <w:sz w:val="20"/>
                </w:rPr>
                <w:t xml:space="preserve"> </w:t>
              </w:r>
            </w:ins>
            <w:ins w:id="21" w:author="Leon Peto" w:date="2023-08-24T15:32:00Z">
              <w:r w:rsidR="008A63AB">
                <w:rPr>
                  <w:sz w:val="20"/>
                </w:rPr>
                <w:t>a</w:t>
              </w:r>
            </w:ins>
            <w:ins w:id="22" w:author="Leon Peto" w:date="2023-08-24T15:31:00Z">
              <w:r w:rsidR="008A63AB">
                <w:rPr>
                  <w:sz w:val="20"/>
                </w:rPr>
                <w:t>ctive pulmonary tuberculosis</w:t>
              </w:r>
            </w:ins>
            <w:ins w:id="23" w:author="Leon Peto" w:date="2023-08-24T15:32:00Z">
              <w:r w:rsidR="008A63AB">
                <w:rPr>
                  <w:sz w:val="20"/>
                </w:rPr>
                <w:t>;</w:t>
              </w:r>
            </w:ins>
            <w:ins w:id="24" w:author="Leon Peto" w:date="2023-08-24T15:31:00Z">
              <w:r w:rsidR="008A63AB">
                <w:rPr>
                  <w:sz w:val="20"/>
                </w:rPr>
                <w:t xml:space="preserve"> </w:t>
              </w:r>
              <w:r w:rsidR="008A63AB" w:rsidRPr="008A63AB">
                <w:rPr>
                  <w:sz w:val="20"/>
                  <w:vertAlign w:val="superscript"/>
                </w:rPr>
                <w:t>c</w:t>
              </w:r>
              <w:r w:rsidR="008A63AB">
                <w:rPr>
                  <w:sz w:val="20"/>
                </w:rPr>
                <w:t xml:space="preserve"> </w:t>
              </w:r>
            </w:ins>
            <w:ins w:id="25" w:author="Leon Peto" w:date="2023-08-24T10:40:00Z">
              <w:r w:rsidR="003D0A71" w:rsidRPr="003D0A71">
                <w:rPr>
                  <w:i/>
                  <w:sz w:val="20"/>
                </w:rPr>
                <w:t>Pneumocystis jirovecii</w:t>
              </w:r>
              <w:r w:rsidR="003D0A71">
                <w:rPr>
                  <w:sz w:val="20"/>
                </w:rPr>
                <w:t xml:space="preserve"> pneumonia</w:t>
              </w:r>
            </w:ins>
          </w:p>
        </w:tc>
      </w:tr>
    </w:tbl>
    <w:p w14:paraId="1123E81F" w14:textId="25042A1B" w:rsidR="00F3439C" w:rsidRPr="002E4955" w:rsidRDefault="00E0695F" w:rsidP="00F3439C">
      <w:pPr>
        <w:autoSpaceDE/>
        <w:autoSpaceDN/>
        <w:adjustRightInd/>
        <w:contextualSpacing w:val="0"/>
        <w:jc w:val="center"/>
        <w:rPr>
          <w:b/>
          <w:sz w:val="22"/>
        </w:rPr>
      </w:pPr>
      <w:r>
        <w:rPr>
          <w:b/>
          <w:sz w:val="22"/>
        </w:rPr>
        <w:t xml:space="preserve">See </w:t>
      </w:r>
      <w:r w:rsidRPr="002E4955">
        <w:rPr>
          <w:b/>
          <w:sz w:val="22"/>
        </w:rPr>
        <w:t xml:space="preserve">Appendix 6 </w:t>
      </w:r>
      <w:r>
        <w:rPr>
          <w:b/>
          <w:sz w:val="22"/>
        </w:rPr>
        <w:t>for</w:t>
      </w:r>
      <w:r w:rsidRPr="002E4955">
        <w:rPr>
          <w:b/>
          <w:sz w:val="22"/>
        </w:rPr>
        <w:t xml:space="preserve"> details</w:t>
      </w:r>
      <w:r>
        <w:rPr>
          <w:b/>
          <w:sz w:val="22"/>
        </w:rPr>
        <w:t xml:space="preserve"> of the active comparisons in each</w:t>
      </w:r>
      <w:r w:rsidR="00AE7B3D">
        <w:rPr>
          <w:b/>
          <w:sz w:val="22"/>
        </w:rPr>
        <w:t xml:space="preserve"> participating country,</w:t>
      </w:r>
      <w:r>
        <w:rPr>
          <w:b/>
          <w:sz w:val="22"/>
        </w:rPr>
        <w:t xml:space="preserve"> </w:t>
      </w:r>
      <w:r w:rsidR="00AE7B3D">
        <w:rPr>
          <w:b/>
          <w:sz w:val="22"/>
        </w:rPr>
        <w:t>and for</w:t>
      </w:r>
      <w:r w:rsidRPr="002E4955">
        <w:rPr>
          <w:b/>
          <w:sz w:val="22"/>
        </w:rPr>
        <w:t xml:space="preserve"> </w:t>
      </w:r>
      <w:r w:rsidR="00AE7B3D">
        <w:rPr>
          <w:b/>
          <w:sz w:val="22"/>
        </w:rPr>
        <w:t>region-specific information</w:t>
      </w:r>
      <w:r>
        <w:rPr>
          <w:b/>
          <w:sz w:val="22"/>
        </w:rPr>
        <w:t xml:space="preserve"> including age, </w:t>
      </w:r>
      <w:r w:rsidRPr="002E4955">
        <w:rPr>
          <w:b/>
          <w:sz w:val="22"/>
        </w:rPr>
        <w:t>pregnancy</w:t>
      </w:r>
      <w:r w:rsidR="00AE7B3D">
        <w:rPr>
          <w:b/>
          <w:sz w:val="22"/>
        </w:rPr>
        <w:t xml:space="preserve"> and</w:t>
      </w:r>
      <w:r>
        <w:rPr>
          <w:b/>
          <w:sz w:val="22"/>
        </w:rPr>
        <w:t xml:space="preserve"> breastfeeding restrictions</w:t>
      </w:r>
      <w:r w:rsidRPr="002E4955">
        <w:rPr>
          <w:b/>
          <w:sz w:val="22"/>
        </w:rPr>
        <w:t xml:space="preserve">. </w:t>
      </w:r>
      <w:r w:rsidR="00F3439C" w:rsidRPr="002E4955">
        <w:rPr>
          <w:b/>
          <w:sz w:val="22"/>
        </w:rPr>
        <w:t>Information on completed comparisons is in Section 7.</w:t>
      </w:r>
    </w:p>
    <w:p w14:paraId="6B66D565" w14:textId="6FBB1AC9" w:rsidR="00211443" w:rsidRDefault="00211443" w:rsidP="00633D2B">
      <w:bookmarkStart w:id="26" w:name="_GoBack"/>
      <w:bookmarkEnd w:id="26"/>
    </w:p>
    <w:p w14:paraId="29B68A17" w14:textId="63571E9C" w:rsidR="00122CA0" w:rsidRPr="00633320" w:rsidRDefault="00C50400" w:rsidP="00633D2B">
      <w:r>
        <w:lastRenderedPageBreak/>
        <w:t>In a partial factorial design, participants may be entered into one or more randomised comparisons of active treatment plus usual care vs. usual care alone, simultaneously. This allows the effects of one treatment to be assessed in the presence or absence of another which generates useful information for clinicians and</w:t>
      </w:r>
      <w:r w:rsidR="00552C1B">
        <w:t xml:space="preserve"> health</w:t>
      </w:r>
      <w:r>
        <w:t xml:space="preserve"> policy</w:t>
      </w:r>
      <w:r w:rsidR="00552C1B">
        <w:t>-makers</w:t>
      </w:r>
      <w:r>
        <w:t>. In particular, this allows antiviral therapies to be assessed as monotherapy and in combination</w:t>
      </w:r>
      <w:r w:rsidR="00E75E2B">
        <w:t>,</w:t>
      </w:r>
      <w:r>
        <w:t xml:space="preserve"> which </w:t>
      </w:r>
      <w:r w:rsidR="00E75E2B">
        <w:t>will provide</w:t>
      </w:r>
      <w:r>
        <w:t xml:space="preserve"> important </w:t>
      </w:r>
      <w:r w:rsidR="00E75E2B">
        <w:t>information on</w:t>
      </w:r>
      <w:r>
        <w:t xml:space="preserve"> efficacy</w:t>
      </w:r>
      <w:r w:rsidR="00E75E2B">
        <w:t>, safety</w:t>
      </w:r>
      <w:r>
        <w:t xml:space="preserve"> and the development of resistance. This protocol indicates clearly where specific combinations are not desirable.</w:t>
      </w:r>
    </w:p>
    <w:p w14:paraId="659A9A21" w14:textId="77777777" w:rsidR="00F11197" w:rsidRPr="00633320" w:rsidRDefault="00F11197" w:rsidP="00F123A0"/>
    <w:p w14:paraId="5188735C" w14:textId="203E344B"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61DFA80F"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 xml:space="preserve">such as those managed by NHS </w:t>
      </w:r>
      <w:r w:rsidR="002D3646">
        <w:t xml:space="preserve">England </w:t>
      </w:r>
      <w:r w:rsidRPr="00633320">
        <w:t xml:space="preserve">and equivalent </w:t>
      </w:r>
      <w:r w:rsidR="002D3646">
        <w:t>local, regional or national organisations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04E5A600" w14:textId="7069BFE4" w:rsidR="002D3646"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2D3646">
        <w:t xml:space="preserve">Other information to be recorded relevant to safety will include </w:t>
      </w:r>
      <w:r w:rsidR="004749B2">
        <w:t xml:space="preserve">acute kidney or liver injury, </w:t>
      </w:r>
      <w:r w:rsidR="002D3646">
        <w:t>cardiac arrhythmia, infection, thrombosis, bleeding, metabolic disturbances, and seizures.</w:t>
      </w:r>
    </w:p>
    <w:p w14:paraId="43E210C8" w14:textId="77777777" w:rsidR="002D3646" w:rsidRDefault="002D3646" w:rsidP="00730B6B">
      <w:pPr>
        <w:pStyle w:val="CommentText"/>
      </w:pPr>
    </w:p>
    <w:p w14:paraId="27C22A57" w14:textId="01C3CDD2" w:rsidR="00122CA0" w:rsidRPr="00633320" w:rsidRDefault="00FC1494" w:rsidP="00730B6B">
      <w:pPr>
        <w:pStyle w:val="CommentText"/>
      </w:pPr>
      <w:r w:rsidRPr="00633320">
        <w:t xml:space="preserve">Reminders will be sent if outcome data </w:t>
      </w:r>
      <w:r w:rsidR="00D44BEA" w:rsidRPr="00633320">
        <w:t xml:space="preserve">have </w:t>
      </w:r>
      <w:r w:rsidRPr="00633320">
        <w:t xml:space="preserve">not been recorded by 28 days after </w:t>
      </w:r>
      <w:r w:rsidR="006C51CD" w:rsidRPr="00633320">
        <w:t>randomisation</w:t>
      </w:r>
      <w:r w:rsidRPr="00633320">
        <w:t>.</w:t>
      </w:r>
      <w:r w:rsidR="004B76CB" w:rsidRPr="00633320">
        <w:t xml:space="preserve"> Suspected Serious Adverse Reactions</w:t>
      </w:r>
      <w:r w:rsidR="00D44BEA" w:rsidRPr="00633320">
        <w:t xml:space="preserve"> (SSARs)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will be collected</w:t>
      </w:r>
      <w:r w:rsidR="006F5FFE">
        <w:t>,</w:t>
      </w:r>
      <w:r w:rsidR="004B76CB" w:rsidRPr="00633320">
        <w:t xml:space="preserve"> and </w:t>
      </w:r>
      <w:r w:rsidR="006F5FFE">
        <w:t xml:space="preserve">unexpected SSARs (SUSARs) will be </w:t>
      </w:r>
      <w:r w:rsidR="004B76CB" w:rsidRPr="00633320">
        <w:t xml:space="preserve">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4FBB98DA" w:rsidR="00125C3C" w:rsidRPr="00633320" w:rsidRDefault="00125C3C" w:rsidP="00F123A0">
      <w:r w:rsidRPr="00633320">
        <w:rPr>
          <w:b/>
        </w:rPr>
        <w:t>Numbers to be randomised:</w:t>
      </w:r>
      <w:r w:rsidRPr="00633320">
        <w:t xml:space="preserve"> The larger the number randomised the more accurate the results will be</w:t>
      </w:r>
      <w:r w:rsidR="002D3646">
        <w:t xml:space="preserve"> but the numbers that can be randomised will depend critica</w:t>
      </w:r>
      <w:r w:rsidR="007F26F0">
        <w:t>l</w:t>
      </w:r>
      <w:r w:rsidR="002D3646">
        <w:t xml:space="preserve">ly on the </w:t>
      </w:r>
      <w:r w:rsidR="002D3646">
        <w:lastRenderedPageBreak/>
        <w:t>epidemiology of the relevant infections over the next few years</w:t>
      </w:r>
      <w:r w:rsidRPr="00633320">
        <w:t xml:space="preserve">.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63F931B"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 xml:space="preserve">studied, it may be possible to generate reliable evidence in certain patient groups (e.g. those with major co-morbidity or who are older). To this end, data from this study may be combined with data from other trials of treatments for </w:t>
      </w:r>
      <w:del w:id="27" w:author="Leon Peto" w:date="2023-08-04T10:53:00Z">
        <w:r w:rsidRPr="00633320" w:rsidDel="00B30348">
          <w:delText>COVID-19</w:delText>
        </w:r>
        <w:r w:rsidR="0082193C" w:rsidDel="00B30348">
          <w:delText xml:space="preserve"> or influenza</w:delText>
        </w:r>
      </w:del>
      <w:ins w:id="28" w:author="Leon Peto" w:date="2023-08-04T10:53:00Z">
        <w:r w:rsidR="00B30348">
          <w:t>viral or bacterial pneumonia</w:t>
        </w:r>
      </w:ins>
      <w:r w:rsidRPr="00633320">
        <w:t>.</w:t>
      </w:r>
    </w:p>
    <w:p w14:paraId="114D96DA" w14:textId="77777777" w:rsidR="00125C3C" w:rsidRPr="00633320" w:rsidRDefault="00125C3C" w:rsidP="00F123A0"/>
    <w:p w14:paraId="68A0EAFB" w14:textId="3D4DF127" w:rsidR="00122CA0" w:rsidRPr="00633320" w:rsidRDefault="00122CA0" w:rsidP="00F123A0">
      <w:r w:rsidRPr="00633320">
        <w:rPr>
          <w:b/>
        </w:rPr>
        <w:t>Add-on studies:</w:t>
      </w:r>
      <w:r w:rsidRPr="00633320">
        <w:t xml:space="preserve"> Particular countries or groups of hospitals, may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29" w:name="Signature_Page"/>
      <w:bookmarkStart w:id="30" w:name="bookmark0"/>
      <w:bookmarkStart w:id="31" w:name="_Toc481775678"/>
      <w:bookmarkStart w:id="32" w:name="_Toc224989188"/>
      <w:bookmarkStart w:id="33" w:name="_Toc225045458"/>
      <w:bookmarkStart w:id="34" w:name="_Toc224989189"/>
      <w:bookmarkStart w:id="35" w:name="_Toc225045459"/>
      <w:bookmarkStart w:id="36" w:name="_Toc221331249"/>
      <w:bookmarkStart w:id="37" w:name="_Toc221335981"/>
      <w:bookmarkStart w:id="38" w:name="_Toc221338335"/>
      <w:bookmarkStart w:id="39" w:name="_Toc221338499"/>
      <w:bookmarkStart w:id="40" w:name="_Toc221348619"/>
      <w:bookmarkStart w:id="41" w:name="_Toc221349005"/>
      <w:bookmarkStart w:id="42" w:name="_Toc221426484"/>
      <w:bookmarkStart w:id="43" w:name="_Toc221505606"/>
      <w:bookmarkStart w:id="44" w:name="_Toc221505992"/>
      <w:bookmarkStart w:id="45" w:name="_Toc22150618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7F240EB"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8"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9"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53B15E8C" w:rsidR="000C2441" w:rsidRDefault="00081F42" w:rsidP="00F123A0">
      <w:pPr>
        <w:rPr>
          <w:rStyle w:val="Hyperlink"/>
          <w:rFonts w:cs="Arial"/>
          <w:b/>
        </w:rPr>
      </w:pPr>
      <w:r w:rsidRPr="00633320">
        <w:rPr>
          <w:b/>
        </w:rPr>
        <w:t>To RANDOMISE a patient, visit:</w:t>
      </w:r>
      <w:r w:rsidR="00475F95" w:rsidRPr="00633320">
        <w:rPr>
          <w:b/>
        </w:rPr>
        <w:t xml:space="preserve"> </w:t>
      </w:r>
      <w:hyperlink r:id="rId10"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FDF28C3" w14:textId="79ED1ED7" w:rsidR="00631E31" w:rsidRDefault="00BB7E00">
      <w:pPr>
        <w:pStyle w:val="TOC1"/>
        <w:rPr>
          <w:ins w:id="46" w:author="Leon Peto" w:date="2023-08-04T11:55:00Z"/>
          <w:rFonts w:asciiTheme="minorHAnsi" w:hAnsiTheme="minorHAnsi" w:cstheme="minorBidi"/>
          <w:b w:val="0"/>
          <w:caps w:val="0"/>
          <w:noProof/>
          <w:color w:val="auto"/>
          <w:sz w:val="22"/>
          <w:szCs w:val="22"/>
        </w:rPr>
      </w:pPr>
      <w:r>
        <w:rPr>
          <w:b w:val="0"/>
          <w:bCs/>
          <w:caps w:val="0"/>
        </w:rPr>
        <w:lastRenderedPageBreak/>
        <w:fldChar w:fldCharType="begin"/>
      </w:r>
      <w:r>
        <w:rPr>
          <w:b w:val="0"/>
          <w:bCs/>
          <w:caps w:val="0"/>
        </w:rPr>
        <w:instrText xml:space="preserve"> TOC \o "1-2" \h \z \t "Caption,2,Style Heading 4 + Justified,4" </w:instrText>
      </w:r>
      <w:r>
        <w:rPr>
          <w:b w:val="0"/>
          <w:bCs/>
          <w:caps w:val="0"/>
        </w:rPr>
        <w:fldChar w:fldCharType="separate"/>
      </w:r>
      <w:ins w:id="47" w:author="Leon Peto" w:date="2023-08-04T11:55:00Z">
        <w:r w:rsidR="00631E31" w:rsidRPr="00346FED">
          <w:rPr>
            <w:rStyle w:val="Hyperlink"/>
            <w:noProof/>
          </w:rPr>
          <w:fldChar w:fldCharType="begin"/>
        </w:r>
        <w:r w:rsidR="00631E31" w:rsidRPr="00346FED">
          <w:rPr>
            <w:rStyle w:val="Hyperlink"/>
            <w:noProof/>
          </w:rPr>
          <w:instrText xml:space="preserve"> </w:instrText>
        </w:r>
        <w:r w:rsidR="00631E31">
          <w:rPr>
            <w:noProof/>
          </w:rPr>
          <w:instrText>HYPERLINK \l "_Toc142042544"</w:instrText>
        </w:r>
        <w:r w:rsidR="00631E31" w:rsidRPr="00346FED">
          <w:rPr>
            <w:rStyle w:val="Hyperlink"/>
            <w:noProof/>
          </w:rPr>
          <w:instrText xml:space="preserve"> </w:instrText>
        </w:r>
        <w:r w:rsidR="00631E31" w:rsidRPr="00346FED">
          <w:rPr>
            <w:rStyle w:val="Hyperlink"/>
            <w:noProof/>
          </w:rPr>
          <w:fldChar w:fldCharType="separate"/>
        </w:r>
        <w:r w:rsidR="00631E31" w:rsidRPr="00346FED">
          <w:rPr>
            <w:rStyle w:val="Hyperlink"/>
            <w:noProof/>
          </w:rPr>
          <w:t>1</w:t>
        </w:r>
        <w:r w:rsidR="00631E31">
          <w:rPr>
            <w:rFonts w:asciiTheme="minorHAnsi" w:hAnsiTheme="minorHAnsi" w:cstheme="minorBidi"/>
            <w:b w:val="0"/>
            <w:caps w:val="0"/>
            <w:noProof/>
            <w:color w:val="auto"/>
            <w:sz w:val="22"/>
            <w:szCs w:val="22"/>
          </w:rPr>
          <w:tab/>
        </w:r>
        <w:r w:rsidR="00631E31" w:rsidRPr="00346FED">
          <w:rPr>
            <w:rStyle w:val="Hyperlink"/>
            <w:noProof/>
          </w:rPr>
          <w:t>Background and Rationale</w:t>
        </w:r>
        <w:r w:rsidR="00631E31">
          <w:rPr>
            <w:noProof/>
            <w:webHidden/>
          </w:rPr>
          <w:tab/>
        </w:r>
        <w:r w:rsidR="00631E31">
          <w:rPr>
            <w:noProof/>
            <w:webHidden/>
          </w:rPr>
          <w:fldChar w:fldCharType="begin"/>
        </w:r>
        <w:r w:rsidR="00631E31">
          <w:rPr>
            <w:noProof/>
            <w:webHidden/>
          </w:rPr>
          <w:instrText xml:space="preserve"> PAGEREF _Toc142042544 \h </w:instrText>
        </w:r>
      </w:ins>
      <w:r w:rsidR="00631E31">
        <w:rPr>
          <w:noProof/>
          <w:webHidden/>
        </w:rPr>
      </w:r>
      <w:r w:rsidR="00631E31">
        <w:rPr>
          <w:noProof/>
          <w:webHidden/>
        </w:rPr>
        <w:fldChar w:fldCharType="separate"/>
      </w:r>
      <w:ins w:id="48" w:author="Leon Peto" w:date="2023-08-04T11:55:00Z">
        <w:r w:rsidR="00631E31">
          <w:rPr>
            <w:noProof/>
            <w:webHidden/>
          </w:rPr>
          <w:t>5</w:t>
        </w:r>
        <w:r w:rsidR="00631E31">
          <w:rPr>
            <w:noProof/>
            <w:webHidden/>
          </w:rPr>
          <w:fldChar w:fldCharType="end"/>
        </w:r>
        <w:r w:rsidR="00631E31" w:rsidRPr="00346FED">
          <w:rPr>
            <w:rStyle w:val="Hyperlink"/>
            <w:noProof/>
          </w:rPr>
          <w:fldChar w:fldCharType="end"/>
        </w:r>
      </w:ins>
    </w:p>
    <w:p w14:paraId="3F2BA518" w14:textId="0DBAEBD7" w:rsidR="00631E31" w:rsidRDefault="00631E31">
      <w:pPr>
        <w:pStyle w:val="TOC2"/>
        <w:rPr>
          <w:ins w:id="49" w:author="Leon Peto" w:date="2023-08-04T11:55:00Z"/>
          <w:rFonts w:asciiTheme="minorHAnsi" w:hAnsiTheme="minorHAnsi" w:cstheme="minorBidi"/>
          <w:bCs w:val="0"/>
          <w:smallCaps w:val="0"/>
          <w:noProof/>
          <w:color w:val="auto"/>
          <w:sz w:val="22"/>
          <w:szCs w:val="22"/>
        </w:rPr>
      </w:pPr>
      <w:ins w:id="50"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"_Toc142042545"</w:instrText>
        </w:r>
        <w:r w:rsidRPr="00346FED">
          <w:rPr>
            <w:rStyle w:val="Hyperlink"/>
            <w:noProof/>
          </w:rPr>
          <w:instrText xml:space="preserve"> </w:instrText>
        </w:r>
        <w:r w:rsidRPr="00346FED">
          <w:rPr>
            <w:rStyle w:val="Hyperlink"/>
            <w:noProof/>
          </w:rPr>
          <w:fldChar w:fldCharType="separate"/>
        </w:r>
        <w:r w:rsidRPr="00346FED">
          <w:rPr>
            <w:rStyle w:val="Hyperlink"/>
            <w:noProof/>
          </w:rPr>
          <w:t>1.1</w:t>
        </w:r>
        <w:r>
          <w:rPr>
            <w:rFonts w:asciiTheme="minorHAnsi" w:hAnsiTheme="minorHAnsi" w:cstheme="minorBidi"/>
            <w:bCs w:val="0"/>
            <w:smallCaps w:val="0"/>
            <w:noProof/>
            <w:color w:val="auto"/>
            <w:sz w:val="22"/>
            <w:szCs w:val="22"/>
          </w:rPr>
          <w:tab/>
        </w:r>
        <w:r w:rsidRPr="00346FED">
          <w:rPr>
            <w:rStyle w:val="Hyperlink"/>
            <w:noProof/>
          </w:rPr>
          <w:t>Setting</w:t>
        </w:r>
        <w:r>
          <w:rPr>
            <w:noProof/>
            <w:webHidden/>
          </w:rPr>
          <w:tab/>
        </w:r>
        <w:r>
          <w:rPr>
            <w:noProof/>
            <w:webHidden/>
          </w:rPr>
          <w:fldChar w:fldCharType="begin"/>
        </w:r>
        <w:r>
          <w:rPr>
            <w:noProof/>
            <w:webHidden/>
          </w:rPr>
          <w:instrText xml:space="preserve"> PAGEREF _Toc142042545 \h </w:instrText>
        </w:r>
      </w:ins>
      <w:r>
        <w:rPr>
          <w:noProof/>
          <w:webHidden/>
        </w:rPr>
      </w:r>
      <w:r>
        <w:rPr>
          <w:noProof/>
          <w:webHidden/>
        </w:rPr>
        <w:fldChar w:fldCharType="separate"/>
      </w:r>
      <w:ins w:id="51" w:author="Leon Peto" w:date="2023-08-04T11:55:00Z">
        <w:r>
          <w:rPr>
            <w:noProof/>
            <w:webHidden/>
          </w:rPr>
          <w:t>5</w:t>
        </w:r>
        <w:r>
          <w:rPr>
            <w:noProof/>
            <w:webHidden/>
          </w:rPr>
          <w:fldChar w:fldCharType="end"/>
        </w:r>
        <w:r w:rsidRPr="00346FED">
          <w:rPr>
            <w:rStyle w:val="Hyperlink"/>
            <w:noProof/>
          </w:rPr>
          <w:fldChar w:fldCharType="end"/>
        </w:r>
      </w:ins>
    </w:p>
    <w:p w14:paraId="086964E9" w14:textId="2D98E982" w:rsidR="00631E31" w:rsidRDefault="00631E31">
      <w:pPr>
        <w:pStyle w:val="TOC2"/>
        <w:rPr>
          <w:ins w:id="52" w:author="Leon Peto" w:date="2023-08-04T11:55:00Z"/>
          <w:rFonts w:asciiTheme="minorHAnsi" w:hAnsiTheme="minorHAnsi" w:cstheme="minorBidi"/>
          <w:bCs w:val="0"/>
          <w:smallCaps w:val="0"/>
          <w:noProof/>
          <w:color w:val="auto"/>
          <w:sz w:val="22"/>
          <w:szCs w:val="22"/>
        </w:rPr>
      </w:pPr>
      <w:ins w:id="53"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"_Toc142042546"</w:instrText>
        </w:r>
        <w:r w:rsidRPr="00346FED">
          <w:rPr>
            <w:rStyle w:val="Hyperlink"/>
            <w:noProof/>
          </w:rPr>
          <w:instrText xml:space="preserve"> </w:instrText>
        </w:r>
        <w:r w:rsidRPr="00346FED">
          <w:rPr>
            <w:rStyle w:val="Hyperlink"/>
            <w:noProof/>
          </w:rPr>
          <w:fldChar w:fldCharType="separate"/>
        </w:r>
        <w:r w:rsidRPr="00346FED">
          <w:rPr>
            <w:rStyle w:val="Hyperlink"/>
            <w:noProof/>
          </w:rPr>
          <w:t>1.2</w:t>
        </w:r>
        <w:r>
          <w:rPr>
            <w:rFonts w:asciiTheme="minorHAnsi" w:hAnsiTheme="minorHAnsi" w:cstheme="minorBidi"/>
            <w:bCs w:val="0"/>
            <w:smallCaps w:val="0"/>
            <w:noProof/>
            <w:color w:val="auto"/>
            <w:sz w:val="22"/>
            <w:szCs w:val="22"/>
          </w:rPr>
          <w:tab/>
        </w:r>
        <w:r w:rsidRPr="00346FED">
          <w:rPr>
            <w:rStyle w:val="Hyperlink"/>
            <w:noProof/>
          </w:rPr>
          <w:t>Treatment Options</w:t>
        </w:r>
        <w:r>
          <w:rPr>
            <w:noProof/>
            <w:webHidden/>
          </w:rPr>
          <w:tab/>
        </w:r>
        <w:r>
          <w:rPr>
            <w:noProof/>
            <w:webHidden/>
          </w:rPr>
          <w:fldChar w:fldCharType="begin"/>
        </w:r>
        <w:r>
          <w:rPr>
            <w:noProof/>
            <w:webHidden/>
          </w:rPr>
          <w:instrText xml:space="preserve"> PAGEREF _Toc142042546 \h </w:instrText>
        </w:r>
      </w:ins>
      <w:r>
        <w:rPr>
          <w:noProof/>
          <w:webHidden/>
        </w:rPr>
      </w:r>
      <w:r>
        <w:rPr>
          <w:noProof/>
          <w:webHidden/>
        </w:rPr>
        <w:fldChar w:fldCharType="separate"/>
      </w:r>
      <w:ins w:id="54" w:author="Leon Peto" w:date="2023-08-04T11:55:00Z">
        <w:r>
          <w:rPr>
            <w:noProof/>
            <w:webHidden/>
          </w:rPr>
          <w:t>5</w:t>
        </w:r>
        <w:r>
          <w:rPr>
            <w:noProof/>
            <w:webHidden/>
          </w:rPr>
          <w:fldChar w:fldCharType="end"/>
        </w:r>
        <w:r w:rsidRPr="00346FED">
          <w:rPr>
            <w:rStyle w:val="Hyperlink"/>
            <w:noProof/>
          </w:rPr>
          <w:fldChar w:fldCharType="end"/>
        </w:r>
      </w:ins>
    </w:p>
    <w:p w14:paraId="4E50F44B" w14:textId="1D82DAED" w:rsidR="00631E31" w:rsidRDefault="00631E31">
      <w:pPr>
        <w:pStyle w:val="TOC2"/>
        <w:rPr>
          <w:ins w:id="55" w:author="Leon Peto" w:date="2023-08-04T11:55:00Z"/>
          <w:rFonts w:asciiTheme="minorHAnsi" w:hAnsiTheme="minorHAnsi" w:cstheme="minorBidi"/>
          <w:bCs w:val="0"/>
          <w:smallCaps w:val="0"/>
          <w:noProof/>
          <w:color w:val="auto"/>
          <w:sz w:val="22"/>
          <w:szCs w:val="22"/>
        </w:rPr>
      </w:pPr>
      <w:ins w:id="56"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"_Toc142042547"</w:instrText>
        </w:r>
        <w:r w:rsidRPr="00346FED">
          <w:rPr>
            <w:rStyle w:val="Hyperlink"/>
            <w:noProof/>
          </w:rPr>
          <w:instrText xml:space="preserve"> </w:instrText>
        </w:r>
        <w:r w:rsidRPr="00346FED">
          <w:rPr>
            <w:rStyle w:val="Hyperlink"/>
            <w:noProof/>
          </w:rPr>
          <w:fldChar w:fldCharType="separate"/>
        </w:r>
        <w:r w:rsidRPr="00346FED">
          <w:rPr>
            <w:rStyle w:val="Hyperlink"/>
            <w:noProof/>
          </w:rPr>
          <w:t>1.3</w:t>
        </w:r>
        <w:r>
          <w:rPr>
            <w:rFonts w:asciiTheme="minorHAnsi" w:hAnsiTheme="minorHAnsi" w:cstheme="minorBidi"/>
            <w:bCs w:val="0"/>
            <w:smallCaps w:val="0"/>
            <w:noProof/>
            <w:color w:val="auto"/>
            <w:sz w:val="22"/>
            <w:szCs w:val="22"/>
          </w:rPr>
          <w:tab/>
        </w:r>
        <w:r w:rsidRPr="00346FED">
          <w:rPr>
            <w:rStyle w:val="Hyperlink"/>
            <w:noProof/>
          </w:rPr>
          <w:t>Modifications to the number of treatment comparisons</w:t>
        </w:r>
        <w:r>
          <w:rPr>
            <w:noProof/>
            <w:webHidden/>
          </w:rPr>
          <w:tab/>
        </w:r>
        <w:r>
          <w:rPr>
            <w:noProof/>
            <w:webHidden/>
          </w:rPr>
          <w:fldChar w:fldCharType="begin"/>
        </w:r>
        <w:r>
          <w:rPr>
            <w:noProof/>
            <w:webHidden/>
          </w:rPr>
          <w:instrText xml:space="preserve"> PAGEREF _Toc142042547 \h </w:instrText>
        </w:r>
      </w:ins>
      <w:r>
        <w:rPr>
          <w:noProof/>
          <w:webHidden/>
        </w:rPr>
      </w:r>
      <w:r>
        <w:rPr>
          <w:noProof/>
          <w:webHidden/>
        </w:rPr>
        <w:fldChar w:fldCharType="separate"/>
      </w:r>
      <w:ins w:id="57" w:author="Leon Peto" w:date="2023-08-04T11:55:00Z">
        <w:r>
          <w:rPr>
            <w:noProof/>
            <w:webHidden/>
          </w:rPr>
          <w:t>5</w:t>
        </w:r>
        <w:r>
          <w:rPr>
            <w:noProof/>
            <w:webHidden/>
          </w:rPr>
          <w:fldChar w:fldCharType="end"/>
        </w:r>
        <w:r w:rsidRPr="00346FED">
          <w:rPr>
            <w:rStyle w:val="Hyperlink"/>
            <w:noProof/>
          </w:rPr>
          <w:fldChar w:fldCharType="end"/>
        </w:r>
      </w:ins>
    </w:p>
    <w:p w14:paraId="12B8BD30" w14:textId="2D749C7C" w:rsidR="00631E31" w:rsidRDefault="00631E31">
      <w:pPr>
        <w:pStyle w:val="TOC2"/>
        <w:rPr>
          <w:ins w:id="58" w:author="Leon Peto" w:date="2023-08-04T11:55:00Z"/>
          <w:rFonts w:asciiTheme="minorHAnsi" w:hAnsiTheme="minorHAnsi" w:cstheme="minorBidi"/>
          <w:bCs w:val="0"/>
          <w:smallCaps w:val="0"/>
          <w:noProof/>
          <w:color w:val="auto"/>
          <w:sz w:val="22"/>
          <w:szCs w:val="22"/>
        </w:rPr>
      </w:pPr>
      <w:ins w:id="59"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"_Toc142042548"</w:instrText>
        </w:r>
        <w:r w:rsidRPr="00346FED">
          <w:rPr>
            <w:rStyle w:val="Hyperlink"/>
            <w:noProof/>
          </w:rPr>
          <w:instrText xml:space="preserve"> </w:instrText>
        </w:r>
        <w:r w:rsidRPr="00346FED">
          <w:rPr>
            <w:rStyle w:val="Hyperlink"/>
            <w:noProof/>
          </w:rPr>
          <w:fldChar w:fldCharType="separate"/>
        </w:r>
        <w:r w:rsidRPr="00346FED">
          <w:rPr>
            <w:rStyle w:val="Hyperlink"/>
            <w:noProof/>
          </w:rPr>
          <w:t>1.4</w:t>
        </w:r>
        <w:r>
          <w:rPr>
            <w:rFonts w:asciiTheme="minorHAnsi" w:hAnsiTheme="minorHAnsi" w:cstheme="minorBidi"/>
            <w:bCs w:val="0"/>
            <w:smallCaps w:val="0"/>
            <w:noProof/>
            <w:color w:val="auto"/>
            <w:sz w:val="22"/>
            <w:szCs w:val="22"/>
          </w:rPr>
          <w:tab/>
        </w:r>
        <w:r w:rsidRPr="00346FED">
          <w:rPr>
            <w:rStyle w:val="Hyperlink"/>
            <w:noProof/>
          </w:rPr>
          <w:t>Design Considerations</w:t>
        </w:r>
        <w:r>
          <w:rPr>
            <w:noProof/>
            <w:webHidden/>
          </w:rPr>
          <w:tab/>
        </w:r>
        <w:r>
          <w:rPr>
            <w:noProof/>
            <w:webHidden/>
          </w:rPr>
          <w:fldChar w:fldCharType="begin"/>
        </w:r>
        <w:r>
          <w:rPr>
            <w:noProof/>
            <w:webHidden/>
          </w:rPr>
          <w:instrText xml:space="preserve"> PAGEREF _Toc142042548 \h </w:instrText>
        </w:r>
      </w:ins>
      <w:r>
        <w:rPr>
          <w:noProof/>
          <w:webHidden/>
        </w:rPr>
      </w:r>
      <w:r>
        <w:rPr>
          <w:noProof/>
          <w:webHidden/>
        </w:rPr>
        <w:fldChar w:fldCharType="separate"/>
      </w:r>
      <w:ins w:id="60" w:author="Leon Peto" w:date="2023-08-04T11:55:00Z">
        <w:r>
          <w:rPr>
            <w:noProof/>
            <w:webHidden/>
          </w:rPr>
          <w:t>6</w:t>
        </w:r>
        <w:r>
          <w:rPr>
            <w:noProof/>
            <w:webHidden/>
          </w:rPr>
          <w:fldChar w:fldCharType="end"/>
        </w:r>
        <w:r w:rsidRPr="00346FED">
          <w:rPr>
            <w:rStyle w:val="Hyperlink"/>
            <w:noProof/>
          </w:rPr>
          <w:fldChar w:fldCharType="end"/>
        </w:r>
      </w:ins>
    </w:p>
    <w:p w14:paraId="543E890B" w14:textId="215C3192" w:rsidR="00631E31" w:rsidRDefault="00631E31">
      <w:pPr>
        <w:pStyle w:val="TOC2"/>
        <w:rPr>
          <w:ins w:id="61" w:author="Leon Peto" w:date="2023-08-04T11:55:00Z"/>
          <w:rFonts w:asciiTheme="minorHAnsi" w:hAnsiTheme="minorHAnsi" w:cstheme="minorBidi"/>
          <w:bCs w:val="0"/>
          <w:smallCaps w:val="0"/>
          <w:noProof/>
          <w:color w:val="auto"/>
          <w:sz w:val="22"/>
          <w:szCs w:val="22"/>
        </w:rPr>
      </w:pPr>
      <w:ins w:id="62"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"_Toc142042549"</w:instrText>
        </w:r>
        <w:r w:rsidRPr="00346FED">
          <w:rPr>
            <w:rStyle w:val="Hyperlink"/>
            <w:noProof/>
          </w:rPr>
          <w:instrText xml:space="preserve"> </w:instrText>
        </w:r>
        <w:r w:rsidRPr="00346FED">
          <w:rPr>
            <w:rStyle w:val="Hyperlink"/>
            <w:noProof/>
          </w:rPr>
          <w:fldChar w:fldCharType="separate"/>
        </w:r>
        <w:r w:rsidRPr="00346FED">
          <w:rPr>
            <w:rStyle w:val="Hyperlink"/>
            <w:noProof/>
          </w:rPr>
          <w:t>1.5</w:t>
        </w:r>
        <w:r>
          <w:rPr>
            <w:rFonts w:asciiTheme="minorHAnsi" w:hAnsiTheme="minorHAnsi" w:cstheme="minorBidi"/>
            <w:bCs w:val="0"/>
            <w:smallCaps w:val="0"/>
            <w:noProof/>
            <w:color w:val="auto"/>
            <w:sz w:val="22"/>
            <w:szCs w:val="22"/>
          </w:rPr>
          <w:tab/>
        </w:r>
        <w:r w:rsidRPr="00346FED">
          <w:rPr>
            <w:rStyle w:val="Hyperlink"/>
            <w:noProof/>
          </w:rPr>
          <w:t>Potential for effective treatments to become available</w:t>
        </w:r>
        <w:r>
          <w:rPr>
            <w:noProof/>
            <w:webHidden/>
          </w:rPr>
          <w:tab/>
        </w:r>
        <w:r>
          <w:rPr>
            <w:noProof/>
            <w:webHidden/>
          </w:rPr>
          <w:fldChar w:fldCharType="begin"/>
        </w:r>
        <w:r>
          <w:rPr>
            <w:noProof/>
            <w:webHidden/>
          </w:rPr>
          <w:instrText xml:space="preserve"> PAGEREF _Toc142042549 \h </w:instrText>
        </w:r>
      </w:ins>
      <w:r>
        <w:rPr>
          <w:noProof/>
          <w:webHidden/>
        </w:rPr>
      </w:r>
      <w:r>
        <w:rPr>
          <w:noProof/>
          <w:webHidden/>
        </w:rPr>
        <w:fldChar w:fldCharType="separate"/>
      </w:r>
      <w:ins w:id="63" w:author="Leon Peto" w:date="2023-08-04T11:55:00Z">
        <w:r>
          <w:rPr>
            <w:noProof/>
            <w:webHidden/>
          </w:rPr>
          <w:t>6</w:t>
        </w:r>
        <w:r>
          <w:rPr>
            <w:noProof/>
            <w:webHidden/>
          </w:rPr>
          <w:fldChar w:fldCharType="end"/>
        </w:r>
        <w:r w:rsidRPr="00346FED">
          <w:rPr>
            <w:rStyle w:val="Hyperlink"/>
            <w:noProof/>
          </w:rPr>
          <w:fldChar w:fldCharType="end"/>
        </w:r>
      </w:ins>
    </w:p>
    <w:p w14:paraId="7E1C4415" w14:textId="4E0C1CEB" w:rsidR="00631E31" w:rsidRDefault="00631E31">
      <w:pPr>
        <w:pStyle w:val="TOC1"/>
        <w:rPr>
          <w:ins w:id="64" w:author="Leon Peto" w:date="2023-08-04T11:55:00Z"/>
          <w:rFonts w:asciiTheme="minorHAnsi" w:hAnsiTheme="minorHAnsi" w:cstheme="minorBidi"/>
          <w:b w:val="0"/>
          <w:caps w:val="0"/>
          <w:noProof/>
          <w:color w:val="auto"/>
          <w:sz w:val="22"/>
          <w:szCs w:val="22"/>
        </w:rPr>
      </w:pPr>
      <w:ins w:id="65"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"_Toc142042550"</w:instrText>
        </w:r>
        <w:r w:rsidRPr="00346FED">
          <w:rPr>
            <w:rStyle w:val="Hyperlink"/>
            <w:noProof/>
          </w:rPr>
          <w:instrText xml:space="preserve"> </w:instrText>
        </w:r>
        <w:r w:rsidRPr="00346FED">
          <w:rPr>
            <w:rStyle w:val="Hyperlink"/>
            <w:noProof/>
          </w:rPr>
          <w:fldChar w:fldCharType="separate"/>
        </w:r>
        <w:r w:rsidRPr="00346FED">
          <w:rPr>
            <w:rStyle w:val="Hyperlink"/>
            <w:noProof/>
          </w:rPr>
          <w:t>2</w:t>
        </w:r>
        <w:r>
          <w:rPr>
            <w:rFonts w:asciiTheme="minorHAnsi" w:hAnsiTheme="minorHAnsi" w:cstheme="minorBidi"/>
            <w:b w:val="0"/>
            <w:caps w:val="0"/>
            <w:noProof/>
            <w:color w:val="auto"/>
            <w:sz w:val="22"/>
            <w:szCs w:val="22"/>
          </w:rPr>
          <w:tab/>
        </w:r>
        <w:r w:rsidRPr="00346FED">
          <w:rPr>
            <w:rStyle w:val="Hyperlink"/>
            <w:noProof/>
          </w:rPr>
          <w:t>Design and Procedures</w:t>
        </w:r>
        <w:r>
          <w:rPr>
            <w:noProof/>
            <w:webHidden/>
          </w:rPr>
          <w:tab/>
        </w:r>
        <w:r>
          <w:rPr>
            <w:noProof/>
            <w:webHidden/>
          </w:rPr>
          <w:fldChar w:fldCharType="begin"/>
        </w:r>
        <w:r>
          <w:rPr>
            <w:noProof/>
            <w:webHidden/>
          </w:rPr>
          <w:instrText xml:space="preserve"> PAGEREF _Toc142042550 \h </w:instrText>
        </w:r>
      </w:ins>
      <w:r>
        <w:rPr>
          <w:noProof/>
          <w:webHidden/>
        </w:rPr>
      </w:r>
      <w:r>
        <w:rPr>
          <w:noProof/>
          <w:webHidden/>
        </w:rPr>
        <w:fldChar w:fldCharType="separate"/>
      </w:r>
      <w:ins w:id="66" w:author="Leon Peto" w:date="2023-08-04T11:55:00Z">
        <w:r>
          <w:rPr>
            <w:noProof/>
            <w:webHidden/>
          </w:rPr>
          <w:t>7</w:t>
        </w:r>
        <w:r>
          <w:rPr>
            <w:noProof/>
            <w:webHidden/>
          </w:rPr>
          <w:fldChar w:fldCharType="end"/>
        </w:r>
        <w:r w:rsidRPr="00346FED">
          <w:rPr>
            <w:rStyle w:val="Hyperlink"/>
            <w:noProof/>
          </w:rPr>
          <w:fldChar w:fldCharType="end"/>
        </w:r>
      </w:ins>
    </w:p>
    <w:p w14:paraId="1D6CD8B6" w14:textId="1D15B541" w:rsidR="00631E31" w:rsidRDefault="00631E31">
      <w:pPr>
        <w:pStyle w:val="TOC2"/>
        <w:rPr>
          <w:ins w:id="67" w:author="Leon Peto" w:date="2023-08-04T11:55:00Z"/>
          <w:rFonts w:asciiTheme="minorHAnsi" w:hAnsiTheme="minorHAnsi" w:cstheme="minorBidi"/>
          <w:bCs w:val="0"/>
          <w:smallCaps w:val="0"/>
          <w:noProof/>
          <w:color w:val="auto"/>
          <w:sz w:val="22"/>
          <w:szCs w:val="22"/>
        </w:rPr>
      </w:pPr>
      <w:ins w:id="68"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"_Toc142042551"</w:instrText>
        </w:r>
        <w:r w:rsidRPr="00346FED">
          <w:rPr>
            <w:rStyle w:val="Hyperlink"/>
            <w:noProof/>
          </w:rPr>
          <w:instrText xml:space="preserve"> </w:instrText>
        </w:r>
        <w:r w:rsidRPr="00346FED">
          <w:rPr>
            <w:rStyle w:val="Hyperlink"/>
            <w:noProof/>
          </w:rPr>
          <w:fldChar w:fldCharType="separate"/>
        </w:r>
        <w:r w:rsidRPr="00346FED">
          <w:rPr>
            <w:rStyle w:val="Hyperlink"/>
            <w:noProof/>
          </w:rPr>
          <w:t>2.1</w:t>
        </w:r>
        <w:r>
          <w:rPr>
            <w:rFonts w:asciiTheme="minorHAnsi" w:hAnsiTheme="minorHAnsi" w:cstheme="minorBidi"/>
            <w:bCs w:val="0"/>
            <w:smallCaps w:val="0"/>
            <w:noProof/>
            <w:color w:val="auto"/>
            <w:sz w:val="22"/>
            <w:szCs w:val="22"/>
          </w:rPr>
          <w:tab/>
        </w:r>
        <w:r w:rsidRPr="00346FED">
          <w:rPr>
            <w:rStyle w:val="Hyperlink"/>
            <w:noProof/>
          </w:rPr>
          <w:t>Eligibility</w:t>
        </w:r>
        <w:r>
          <w:rPr>
            <w:noProof/>
            <w:webHidden/>
          </w:rPr>
          <w:tab/>
        </w:r>
        <w:r>
          <w:rPr>
            <w:noProof/>
            <w:webHidden/>
          </w:rPr>
          <w:fldChar w:fldCharType="begin"/>
        </w:r>
        <w:r>
          <w:rPr>
            <w:noProof/>
            <w:webHidden/>
          </w:rPr>
          <w:instrText xml:space="preserve"> PAGEREF _Toc142042551 \h </w:instrText>
        </w:r>
      </w:ins>
      <w:r>
        <w:rPr>
          <w:noProof/>
          <w:webHidden/>
        </w:rPr>
      </w:r>
      <w:r>
        <w:rPr>
          <w:noProof/>
          <w:webHidden/>
        </w:rPr>
        <w:fldChar w:fldCharType="separate"/>
      </w:r>
      <w:ins w:id="69" w:author="Leon Peto" w:date="2023-08-04T11:55:00Z">
        <w:r>
          <w:rPr>
            <w:noProof/>
            <w:webHidden/>
          </w:rPr>
          <w:t>7</w:t>
        </w:r>
        <w:r>
          <w:rPr>
            <w:noProof/>
            <w:webHidden/>
          </w:rPr>
          <w:fldChar w:fldCharType="end"/>
        </w:r>
        <w:r w:rsidRPr="00346FED">
          <w:rPr>
            <w:rStyle w:val="Hyperlink"/>
            <w:noProof/>
          </w:rPr>
          <w:fldChar w:fldCharType="end"/>
        </w:r>
      </w:ins>
    </w:p>
    <w:p w14:paraId="73C273FD" w14:textId="6A7A812E" w:rsidR="00631E31" w:rsidRDefault="00631E31">
      <w:pPr>
        <w:pStyle w:val="TOC2"/>
        <w:rPr>
          <w:ins w:id="70" w:author="Leon Peto" w:date="2023-08-04T11:55:00Z"/>
          <w:rFonts w:asciiTheme="minorHAnsi" w:hAnsiTheme="minorHAnsi" w:cstheme="minorBidi"/>
          <w:bCs w:val="0"/>
          <w:smallCaps w:val="0"/>
          <w:noProof/>
          <w:color w:val="auto"/>
          <w:sz w:val="22"/>
          <w:szCs w:val="22"/>
        </w:rPr>
      </w:pPr>
      <w:ins w:id="71"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"_Toc142042552"</w:instrText>
        </w:r>
        <w:r w:rsidRPr="00346FED">
          <w:rPr>
            <w:rStyle w:val="Hyperlink"/>
            <w:noProof/>
          </w:rPr>
          <w:instrText xml:space="preserve"> </w:instrText>
        </w:r>
        <w:r w:rsidRPr="00346FED">
          <w:rPr>
            <w:rStyle w:val="Hyperlink"/>
            <w:noProof/>
          </w:rPr>
          <w:fldChar w:fldCharType="separate"/>
        </w:r>
        <w:r w:rsidRPr="00346FED">
          <w:rPr>
            <w:rStyle w:val="Hyperlink"/>
            <w:noProof/>
          </w:rPr>
          <w:t>2.2</w:t>
        </w:r>
        <w:r>
          <w:rPr>
            <w:rFonts w:asciiTheme="minorHAnsi" w:hAnsiTheme="minorHAnsi" w:cstheme="minorBidi"/>
            <w:bCs w:val="0"/>
            <w:smallCaps w:val="0"/>
            <w:noProof/>
            <w:color w:val="auto"/>
            <w:sz w:val="22"/>
            <w:szCs w:val="22"/>
          </w:rPr>
          <w:tab/>
        </w:r>
        <w:r w:rsidRPr="00346FED">
          <w:rPr>
            <w:rStyle w:val="Hyperlink"/>
            <w:noProof/>
          </w:rPr>
          <w:t>Consent</w:t>
        </w:r>
        <w:r>
          <w:rPr>
            <w:noProof/>
            <w:webHidden/>
          </w:rPr>
          <w:tab/>
        </w:r>
        <w:r>
          <w:rPr>
            <w:noProof/>
            <w:webHidden/>
          </w:rPr>
          <w:fldChar w:fldCharType="begin"/>
        </w:r>
        <w:r>
          <w:rPr>
            <w:noProof/>
            <w:webHidden/>
          </w:rPr>
          <w:instrText xml:space="preserve"> PAGEREF _Toc142042552 \h </w:instrText>
        </w:r>
      </w:ins>
      <w:r>
        <w:rPr>
          <w:noProof/>
          <w:webHidden/>
        </w:rPr>
      </w:r>
      <w:r>
        <w:rPr>
          <w:noProof/>
          <w:webHidden/>
        </w:rPr>
        <w:fldChar w:fldCharType="separate"/>
      </w:r>
      <w:ins w:id="72" w:author="Leon Peto" w:date="2023-08-04T11:55:00Z">
        <w:r>
          <w:rPr>
            <w:noProof/>
            <w:webHidden/>
          </w:rPr>
          <w:t>8</w:t>
        </w:r>
        <w:r>
          <w:rPr>
            <w:noProof/>
            <w:webHidden/>
          </w:rPr>
          <w:fldChar w:fldCharType="end"/>
        </w:r>
        <w:r w:rsidRPr="00346FED">
          <w:rPr>
            <w:rStyle w:val="Hyperlink"/>
            <w:noProof/>
          </w:rPr>
          <w:fldChar w:fldCharType="end"/>
        </w:r>
      </w:ins>
    </w:p>
    <w:p w14:paraId="05E8A1C2" w14:textId="68AF8BCF" w:rsidR="00631E31" w:rsidRDefault="00631E31">
      <w:pPr>
        <w:pStyle w:val="TOC2"/>
        <w:rPr>
          <w:ins w:id="73" w:author="Leon Peto" w:date="2023-08-04T11:55:00Z"/>
          <w:rFonts w:asciiTheme="minorHAnsi" w:hAnsiTheme="minorHAnsi" w:cstheme="minorBidi"/>
          <w:bCs w:val="0"/>
          <w:smallCaps w:val="0"/>
          <w:noProof/>
          <w:color w:val="auto"/>
          <w:sz w:val="22"/>
          <w:szCs w:val="22"/>
        </w:rPr>
      </w:pPr>
      <w:ins w:id="74"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"_Toc142042553"</w:instrText>
        </w:r>
        <w:r w:rsidRPr="00346FED">
          <w:rPr>
            <w:rStyle w:val="Hyperlink"/>
            <w:noProof/>
          </w:rPr>
          <w:instrText xml:space="preserve"> </w:instrText>
        </w:r>
        <w:r w:rsidRPr="00346FED">
          <w:rPr>
            <w:rStyle w:val="Hyperlink"/>
            <w:noProof/>
          </w:rPr>
          <w:fldChar w:fldCharType="separate"/>
        </w:r>
        <w:r w:rsidRPr="00346FED">
          <w:rPr>
            <w:rStyle w:val="Hyperlink"/>
            <w:noProof/>
          </w:rPr>
          <w:t>2.3</w:t>
        </w:r>
        <w:r>
          <w:rPr>
            <w:rFonts w:asciiTheme="minorHAnsi" w:hAnsiTheme="minorHAnsi" w:cstheme="minorBidi"/>
            <w:bCs w:val="0"/>
            <w:smallCaps w:val="0"/>
            <w:noProof/>
            <w:color w:val="auto"/>
            <w:sz w:val="22"/>
            <w:szCs w:val="22"/>
          </w:rPr>
          <w:tab/>
        </w:r>
        <w:r w:rsidRPr="00346FED">
          <w:rPr>
            <w:rStyle w:val="Hyperlink"/>
            <w:noProof/>
          </w:rPr>
          <w:t>Baseline information</w:t>
        </w:r>
        <w:r>
          <w:rPr>
            <w:noProof/>
            <w:webHidden/>
          </w:rPr>
          <w:tab/>
        </w:r>
        <w:r>
          <w:rPr>
            <w:noProof/>
            <w:webHidden/>
          </w:rPr>
          <w:fldChar w:fldCharType="begin"/>
        </w:r>
        <w:r>
          <w:rPr>
            <w:noProof/>
            <w:webHidden/>
          </w:rPr>
          <w:instrText xml:space="preserve"> PAGEREF _Toc142042553 \h </w:instrText>
        </w:r>
      </w:ins>
      <w:r>
        <w:rPr>
          <w:noProof/>
          <w:webHidden/>
        </w:rPr>
      </w:r>
      <w:r>
        <w:rPr>
          <w:noProof/>
          <w:webHidden/>
        </w:rPr>
        <w:fldChar w:fldCharType="separate"/>
      </w:r>
      <w:ins w:id="75" w:author="Leon Peto" w:date="2023-08-04T11:55:00Z">
        <w:r>
          <w:rPr>
            <w:noProof/>
            <w:webHidden/>
          </w:rPr>
          <w:t>8</w:t>
        </w:r>
        <w:r>
          <w:rPr>
            <w:noProof/>
            <w:webHidden/>
          </w:rPr>
          <w:fldChar w:fldCharType="end"/>
        </w:r>
        <w:r w:rsidRPr="00346FED">
          <w:rPr>
            <w:rStyle w:val="Hyperlink"/>
            <w:noProof/>
          </w:rPr>
          <w:fldChar w:fldCharType="end"/>
        </w:r>
      </w:ins>
    </w:p>
    <w:p w14:paraId="489231DE" w14:textId="7BC9EA86" w:rsidR="00631E31" w:rsidRDefault="00631E31">
      <w:pPr>
        <w:pStyle w:val="TOC2"/>
        <w:rPr>
          <w:ins w:id="76" w:author="Leon Peto" w:date="2023-08-04T11:55:00Z"/>
          <w:rFonts w:asciiTheme="minorHAnsi" w:hAnsiTheme="minorHAnsi" w:cstheme="minorBidi"/>
          <w:bCs w:val="0"/>
          <w:smallCaps w:val="0"/>
          <w:noProof/>
          <w:color w:val="auto"/>
          <w:sz w:val="22"/>
          <w:szCs w:val="22"/>
        </w:rPr>
      </w:pPr>
      <w:ins w:id="77"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"_Toc142042554"</w:instrText>
        </w:r>
        <w:r w:rsidRPr="00346FED">
          <w:rPr>
            <w:rStyle w:val="Hyperlink"/>
            <w:noProof/>
          </w:rPr>
          <w:instrText xml:space="preserve"> </w:instrText>
        </w:r>
        <w:r w:rsidRPr="00346FED">
          <w:rPr>
            <w:rStyle w:val="Hyperlink"/>
            <w:noProof/>
          </w:rPr>
          <w:fldChar w:fldCharType="separate"/>
        </w:r>
        <w:r w:rsidRPr="00346FED">
          <w:rPr>
            <w:rStyle w:val="Hyperlink"/>
            <w:noProof/>
          </w:rPr>
          <w:t>2.4</w:t>
        </w:r>
        <w:r>
          <w:rPr>
            <w:rFonts w:asciiTheme="minorHAnsi" w:hAnsiTheme="minorHAnsi" w:cstheme="minorBidi"/>
            <w:bCs w:val="0"/>
            <w:smallCaps w:val="0"/>
            <w:noProof/>
            <w:color w:val="auto"/>
            <w:sz w:val="22"/>
            <w:szCs w:val="22"/>
          </w:rPr>
          <w:tab/>
        </w:r>
        <w:r w:rsidRPr="00346FED">
          <w:rPr>
            <w:rStyle w:val="Hyperlink"/>
            <w:noProof/>
          </w:rPr>
          <w:t>Randomised allocation of treatment for COVID-19</w:t>
        </w:r>
        <w:r>
          <w:rPr>
            <w:noProof/>
            <w:webHidden/>
          </w:rPr>
          <w:tab/>
        </w:r>
        <w:r>
          <w:rPr>
            <w:noProof/>
            <w:webHidden/>
          </w:rPr>
          <w:fldChar w:fldCharType="begin"/>
        </w:r>
        <w:r>
          <w:rPr>
            <w:noProof/>
            <w:webHidden/>
          </w:rPr>
          <w:instrText xml:space="preserve"> PAGEREF _Toc142042554 \h </w:instrText>
        </w:r>
      </w:ins>
      <w:r>
        <w:rPr>
          <w:noProof/>
          <w:webHidden/>
        </w:rPr>
      </w:r>
      <w:r>
        <w:rPr>
          <w:noProof/>
          <w:webHidden/>
        </w:rPr>
        <w:fldChar w:fldCharType="separate"/>
      </w:r>
      <w:ins w:id="78" w:author="Leon Peto" w:date="2023-08-04T11:55:00Z">
        <w:r>
          <w:rPr>
            <w:noProof/>
            <w:webHidden/>
          </w:rPr>
          <w:t>9</w:t>
        </w:r>
        <w:r>
          <w:rPr>
            <w:noProof/>
            <w:webHidden/>
          </w:rPr>
          <w:fldChar w:fldCharType="end"/>
        </w:r>
        <w:r w:rsidRPr="00346FED">
          <w:rPr>
            <w:rStyle w:val="Hyperlink"/>
            <w:noProof/>
          </w:rPr>
          <w:fldChar w:fldCharType="end"/>
        </w:r>
      </w:ins>
    </w:p>
    <w:p w14:paraId="2B8FF9CD" w14:textId="48CD697E" w:rsidR="00631E31" w:rsidRDefault="00631E31">
      <w:pPr>
        <w:pStyle w:val="TOC2"/>
        <w:rPr>
          <w:ins w:id="79" w:author="Leon Peto" w:date="2023-08-04T11:55:00Z"/>
          <w:rFonts w:asciiTheme="minorHAnsi" w:hAnsiTheme="minorHAnsi" w:cstheme="minorBidi"/>
          <w:bCs w:val="0"/>
          <w:smallCaps w:val="0"/>
          <w:noProof/>
          <w:color w:val="auto"/>
          <w:sz w:val="22"/>
          <w:szCs w:val="22"/>
        </w:rPr>
      </w:pPr>
      <w:ins w:id="80"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"_Toc142042555"</w:instrText>
        </w:r>
        <w:r w:rsidRPr="00346FED">
          <w:rPr>
            <w:rStyle w:val="Hyperlink"/>
            <w:noProof/>
          </w:rPr>
          <w:instrText xml:space="preserve"> </w:instrText>
        </w:r>
        <w:r w:rsidRPr="00346FED">
          <w:rPr>
            <w:rStyle w:val="Hyperlink"/>
            <w:noProof/>
          </w:rPr>
          <w:fldChar w:fldCharType="separate"/>
        </w:r>
        <w:r w:rsidRPr="00346FED">
          <w:rPr>
            <w:rStyle w:val="Hyperlink"/>
            <w:noProof/>
          </w:rPr>
          <w:t>2.5</w:t>
        </w:r>
        <w:r>
          <w:rPr>
            <w:rFonts w:asciiTheme="minorHAnsi" w:hAnsiTheme="minorHAnsi" w:cstheme="minorBidi"/>
            <w:bCs w:val="0"/>
            <w:smallCaps w:val="0"/>
            <w:noProof/>
            <w:color w:val="auto"/>
            <w:sz w:val="22"/>
            <w:szCs w:val="22"/>
          </w:rPr>
          <w:tab/>
        </w:r>
        <w:r w:rsidRPr="00346FED">
          <w:rPr>
            <w:rStyle w:val="Hyperlink"/>
            <w:noProof/>
          </w:rPr>
          <w:t>Randomised allocation of treatment for influenza</w:t>
        </w:r>
        <w:r>
          <w:rPr>
            <w:noProof/>
            <w:webHidden/>
          </w:rPr>
          <w:tab/>
        </w:r>
        <w:r>
          <w:rPr>
            <w:noProof/>
            <w:webHidden/>
          </w:rPr>
          <w:fldChar w:fldCharType="begin"/>
        </w:r>
        <w:r>
          <w:rPr>
            <w:noProof/>
            <w:webHidden/>
          </w:rPr>
          <w:instrText xml:space="preserve"> PAGEREF _Toc142042555 \h </w:instrText>
        </w:r>
      </w:ins>
      <w:r>
        <w:rPr>
          <w:noProof/>
          <w:webHidden/>
        </w:rPr>
      </w:r>
      <w:r>
        <w:rPr>
          <w:noProof/>
          <w:webHidden/>
        </w:rPr>
        <w:fldChar w:fldCharType="separate"/>
      </w:r>
      <w:ins w:id="81" w:author="Leon Peto" w:date="2023-08-04T11:55:00Z">
        <w:r>
          <w:rPr>
            <w:noProof/>
            <w:webHidden/>
          </w:rPr>
          <w:t>10</w:t>
        </w:r>
        <w:r>
          <w:rPr>
            <w:noProof/>
            <w:webHidden/>
          </w:rPr>
          <w:fldChar w:fldCharType="end"/>
        </w:r>
        <w:r w:rsidRPr="00346FED">
          <w:rPr>
            <w:rStyle w:val="Hyperlink"/>
            <w:noProof/>
          </w:rPr>
          <w:fldChar w:fldCharType="end"/>
        </w:r>
      </w:ins>
    </w:p>
    <w:p w14:paraId="4D6EF361" w14:textId="3863C62D" w:rsidR="00631E31" w:rsidRDefault="00631E31">
      <w:pPr>
        <w:pStyle w:val="TOC2"/>
        <w:rPr>
          <w:ins w:id="82" w:author="Leon Peto" w:date="2023-08-04T11:55:00Z"/>
          <w:rFonts w:asciiTheme="minorHAnsi" w:hAnsiTheme="minorHAnsi" w:cstheme="minorBidi"/>
          <w:bCs w:val="0"/>
          <w:smallCaps w:val="0"/>
          <w:noProof/>
          <w:color w:val="auto"/>
          <w:sz w:val="22"/>
          <w:szCs w:val="22"/>
        </w:rPr>
      </w:pPr>
      <w:ins w:id="83"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"_Toc142042556"</w:instrText>
        </w:r>
        <w:r w:rsidRPr="00346FED">
          <w:rPr>
            <w:rStyle w:val="Hyperlink"/>
            <w:noProof/>
          </w:rPr>
          <w:instrText xml:space="preserve"> </w:instrText>
        </w:r>
        <w:r w:rsidRPr="00346FED">
          <w:rPr>
            <w:rStyle w:val="Hyperlink"/>
            <w:noProof/>
          </w:rPr>
          <w:fldChar w:fldCharType="separate"/>
        </w:r>
        <w:r w:rsidRPr="00346FED">
          <w:rPr>
            <w:rStyle w:val="Hyperlink"/>
            <w:noProof/>
          </w:rPr>
          <w:t>2.6</w:t>
        </w:r>
        <w:r>
          <w:rPr>
            <w:rFonts w:asciiTheme="minorHAnsi" w:hAnsiTheme="minorHAnsi" w:cstheme="minorBidi"/>
            <w:bCs w:val="0"/>
            <w:smallCaps w:val="0"/>
            <w:noProof/>
            <w:color w:val="auto"/>
            <w:sz w:val="22"/>
            <w:szCs w:val="22"/>
          </w:rPr>
          <w:tab/>
        </w:r>
        <w:r w:rsidRPr="00346FED">
          <w:rPr>
            <w:rStyle w:val="Hyperlink"/>
            <w:noProof/>
          </w:rPr>
          <w:t>Randomised allocation of treatment for community-acquired pneumonia</w:t>
        </w:r>
        <w:r>
          <w:rPr>
            <w:noProof/>
            <w:webHidden/>
          </w:rPr>
          <w:tab/>
        </w:r>
        <w:r>
          <w:rPr>
            <w:noProof/>
            <w:webHidden/>
          </w:rPr>
          <w:fldChar w:fldCharType="begin"/>
        </w:r>
        <w:r>
          <w:rPr>
            <w:noProof/>
            <w:webHidden/>
          </w:rPr>
          <w:instrText xml:space="preserve"> PAGEREF _Toc142042556 \h </w:instrText>
        </w:r>
      </w:ins>
      <w:r>
        <w:rPr>
          <w:noProof/>
          <w:webHidden/>
        </w:rPr>
      </w:r>
      <w:r>
        <w:rPr>
          <w:noProof/>
          <w:webHidden/>
        </w:rPr>
        <w:fldChar w:fldCharType="separate"/>
      </w:r>
      <w:ins w:id="84" w:author="Leon Peto" w:date="2023-08-04T11:55:00Z">
        <w:r>
          <w:rPr>
            <w:noProof/>
            <w:webHidden/>
          </w:rPr>
          <w:t>11</w:t>
        </w:r>
        <w:r>
          <w:rPr>
            <w:noProof/>
            <w:webHidden/>
          </w:rPr>
          <w:fldChar w:fldCharType="end"/>
        </w:r>
        <w:r w:rsidRPr="00346FED">
          <w:rPr>
            <w:rStyle w:val="Hyperlink"/>
            <w:noProof/>
          </w:rPr>
          <w:fldChar w:fldCharType="end"/>
        </w:r>
      </w:ins>
    </w:p>
    <w:p w14:paraId="347BBC23" w14:textId="4F148374" w:rsidR="00631E31" w:rsidRDefault="00631E31">
      <w:pPr>
        <w:pStyle w:val="TOC2"/>
        <w:rPr>
          <w:ins w:id="85" w:author="Leon Peto" w:date="2023-08-04T11:55:00Z"/>
          <w:rFonts w:asciiTheme="minorHAnsi" w:hAnsiTheme="minorHAnsi" w:cstheme="minorBidi"/>
          <w:bCs w:val="0"/>
          <w:smallCaps w:val="0"/>
          <w:noProof/>
          <w:color w:val="auto"/>
          <w:sz w:val="22"/>
          <w:szCs w:val="22"/>
        </w:rPr>
      </w:pPr>
      <w:ins w:id="86"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"_Toc142042557"</w:instrText>
        </w:r>
        <w:r w:rsidRPr="00346FED">
          <w:rPr>
            <w:rStyle w:val="Hyperlink"/>
            <w:noProof/>
          </w:rPr>
          <w:instrText xml:space="preserve"> </w:instrText>
        </w:r>
        <w:r w:rsidRPr="00346FED">
          <w:rPr>
            <w:rStyle w:val="Hyperlink"/>
            <w:noProof/>
          </w:rPr>
          <w:fldChar w:fldCharType="separate"/>
        </w:r>
        <w:r w:rsidRPr="00346FED">
          <w:rPr>
            <w:rStyle w:val="Hyperlink"/>
            <w:noProof/>
          </w:rPr>
          <w:t>2.7</w:t>
        </w:r>
        <w:r>
          <w:rPr>
            <w:rFonts w:asciiTheme="minorHAnsi" w:hAnsiTheme="minorHAnsi" w:cstheme="minorBidi"/>
            <w:bCs w:val="0"/>
            <w:smallCaps w:val="0"/>
            <w:noProof/>
            <w:color w:val="auto"/>
            <w:sz w:val="22"/>
            <w:szCs w:val="22"/>
          </w:rPr>
          <w:tab/>
        </w:r>
        <w:r w:rsidRPr="00346FED">
          <w:rPr>
            <w:rStyle w:val="Hyperlink"/>
            <w:noProof/>
          </w:rPr>
          <w:t>Administration of allocated treatment</w:t>
        </w:r>
        <w:r>
          <w:rPr>
            <w:noProof/>
            <w:webHidden/>
          </w:rPr>
          <w:tab/>
        </w:r>
        <w:r>
          <w:rPr>
            <w:noProof/>
            <w:webHidden/>
          </w:rPr>
          <w:fldChar w:fldCharType="begin"/>
        </w:r>
        <w:r>
          <w:rPr>
            <w:noProof/>
            <w:webHidden/>
          </w:rPr>
          <w:instrText xml:space="preserve"> PAGEREF _Toc142042557 \h </w:instrText>
        </w:r>
      </w:ins>
      <w:r>
        <w:rPr>
          <w:noProof/>
          <w:webHidden/>
        </w:rPr>
      </w:r>
      <w:r>
        <w:rPr>
          <w:noProof/>
          <w:webHidden/>
        </w:rPr>
        <w:fldChar w:fldCharType="separate"/>
      </w:r>
      <w:ins w:id="87" w:author="Leon Peto" w:date="2023-08-04T11:55:00Z">
        <w:r>
          <w:rPr>
            <w:noProof/>
            <w:webHidden/>
          </w:rPr>
          <w:t>12</w:t>
        </w:r>
        <w:r>
          <w:rPr>
            <w:noProof/>
            <w:webHidden/>
          </w:rPr>
          <w:fldChar w:fldCharType="end"/>
        </w:r>
        <w:r w:rsidRPr="00346FED">
          <w:rPr>
            <w:rStyle w:val="Hyperlink"/>
            <w:noProof/>
          </w:rPr>
          <w:fldChar w:fldCharType="end"/>
        </w:r>
      </w:ins>
    </w:p>
    <w:p w14:paraId="09ED53C6" w14:textId="03DFBBB9" w:rsidR="00631E31" w:rsidRDefault="00631E31">
      <w:pPr>
        <w:pStyle w:val="TOC2"/>
        <w:rPr>
          <w:ins w:id="88" w:author="Leon Peto" w:date="2023-08-04T11:55:00Z"/>
          <w:rFonts w:asciiTheme="minorHAnsi" w:hAnsiTheme="minorHAnsi" w:cstheme="minorBidi"/>
          <w:bCs w:val="0"/>
          <w:smallCaps w:val="0"/>
          <w:noProof/>
          <w:color w:val="auto"/>
          <w:sz w:val="22"/>
          <w:szCs w:val="22"/>
        </w:rPr>
      </w:pPr>
      <w:ins w:id="89"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"_Toc142042558"</w:instrText>
        </w:r>
        <w:r w:rsidRPr="00346FED">
          <w:rPr>
            <w:rStyle w:val="Hyperlink"/>
            <w:noProof/>
          </w:rPr>
          <w:instrText xml:space="preserve"> </w:instrText>
        </w:r>
        <w:r w:rsidRPr="00346FED">
          <w:rPr>
            <w:rStyle w:val="Hyperlink"/>
            <w:noProof/>
          </w:rPr>
          <w:fldChar w:fldCharType="separate"/>
        </w:r>
        <w:r w:rsidRPr="00346FED">
          <w:rPr>
            <w:rStyle w:val="Hyperlink"/>
            <w:noProof/>
          </w:rPr>
          <w:t>2.8</w:t>
        </w:r>
        <w:r>
          <w:rPr>
            <w:rFonts w:asciiTheme="minorHAnsi" w:hAnsiTheme="minorHAnsi" w:cstheme="minorBidi"/>
            <w:bCs w:val="0"/>
            <w:smallCaps w:val="0"/>
            <w:noProof/>
            <w:color w:val="auto"/>
            <w:sz w:val="22"/>
            <w:szCs w:val="22"/>
          </w:rPr>
          <w:tab/>
        </w:r>
        <w:r w:rsidRPr="00346FED">
          <w:rPr>
            <w:rStyle w:val="Hyperlink"/>
            <w:noProof/>
          </w:rPr>
          <w:t>Collecting follow-up information</w:t>
        </w:r>
        <w:r>
          <w:rPr>
            <w:noProof/>
            <w:webHidden/>
          </w:rPr>
          <w:tab/>
        </w:r>
        <w:r>
          <w:rPr>
            <w:noProof/>
            <w:webHidden/>
          </w:rPr>
          <w:fldChar w:fldCharType="begin"/>
        </w:r>
        <w:r>
          <w:rPr>
            <w:noProof/>
            <w:webHidden/>
          </w:rPr>
          <w:instrText xml:space="preserve"> PAGEREF _Toc142042558 \h </w:instrText>
        </w:r>
      </w:ins>
      <w:r>
        <w:rPr>
          <w:noProof/>
          <w:webHidden/>
        </w:rPr>
      </w:r>
      <w:r>
        <w:rPr>
          <w:noProof/>
          <w:webHidden/>
        </w:rPr>
        <w:fldChar w:fldCharType="separate"/>
      </w:r>
      <w:ins w:id="90" w:author="Leon Peto" w:date="2023-08-04T11:55:00Z">
        <w:r>
          <w:rPr>
            <w:noProof/>
            <w:webHidden/>
          </w:rPr>
          <w:t>12</w:t>
        </w:r>
        <w:r>
          <w:rPr>
            <w:noProof/>
            <w:webHidden/>
          </w:rPr>
          <w:fldChar w:fldCharType="end"/>
        </w:r>
        <w:r w:rsidRPr="00346FED">
          <w:rPr>
            <w:rStyle w:val="Hyperlink"/>
            <w:noProof/>
          </w:rPr>
          <w:fldChar w:fldCharType="end"/>
        </w:r>
      </w:ins>
    </w:p>
    <w:p w14:paraId="70B38A39" w14:textId="3F3E8D55" w:rsidR="00631E31" w:rsidRDefault="00631E31">
      <w:pPr>
        <w:pStyle w:val="TOC2"/>
        <w:rPr>
          <w:ins w:id="91" w:author="Leon Peto" w:date="2023-08-04T11:55:00Z"/>
          <w:rFonts w:asciiTheme="minorHAnsi" w:hAnsiTheme="minorHAnsi" w:cstheme="minorBidi"/>
          <w:bCs w:val="0"/>
          <w:smallCaps w:val="0"/>
          <w:noProof/>
          <w:color w:val="auto"/>
          <w:sz w:val="22"/>
          <w:szCs w:val="22"/>
        </w:rPr>
      </w:pPr>
      <w:ins w:id="92"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"_Toc142042559"</w:instrText>
        </w:r>
        <w:r w:rsidRPr="00346FED">
          <w:rPr>
            <w:rStyle w:val="Hyperlink"/>
            <w:noProof/>
          </w:rPr>
          <w:instrText xml:space="preserve"> </w:instrText>
        </w:r>
        <w:r w:rsidRPr="00346FED">
          <w:rPr>
            <w:rStyle w:val="Hyperlink"/>
            <w:noProof/>
          </w:rPr>
          <w:fldChar w:fldCharType="separate"/>
        </w:r>
        <w:r w:rsidRPr="00346FED">
          <w:rPr>
            <w:rStyle w:val="Hyperlink"/>
            <w:noProof/>
          </w:rPr>
          <w:t>2.9</w:t>
        </w:r>
        <w:r>
          <w:rPr>
            <w:rFonts w:asciiTheme="minorHAnsi" w:hAnsiTheme="minorHAnsi" w:cstheme="minorBidi"/>
            <w:bCs w:val="0"/>
            <w:smallCaps w:val="0"/>
            <w:noProof/>
            <w:color w:val="auto"/>
            <w:sz w:val="22"/>
            <w:szCs w:val="22"/>
          </w:rPr>
          <w:tab/>
        </w:r>
        <w:r w:rsidRPr="00346FED">
          <w:rPr>
            <w:rStyle w:val="Hyperlink"/>
            <w:noProof/>
          </w:rPr>
          <w:t>Duration of follow-up</w:t>
        </w:r>
        <w:r>
          <w:rPr>
            <w:noProof/>
            <w:webHidden/>
          </w:rPr>
          <w:tab/>
        </w:r>
        <w:r>
          <w:rPr>
            <w:noProof/>
            <w:webHidden/>
          </w:rPr>
          <w:fldChar w:fldCharType="begin"/>
        </w:r>
        <w:r>
          <w:rPr>
            <w:noProof/>
            <w:webHidden/>
          </w:rPr>
          <w:instrText xml:space="preserve"> PAGEREF _Toc142042559 \h </w:instrText>
        </w:r>
      </w:ins>
      <w:r>
        <w:rPr>
          <w:noProof/>
          <w:webHidden/>
        </w:rPr>
      </w:r>
      <w:r>
        <w:rPr>
          <w:noProof/>
          <w:webHidden/>
        </w:rPr>
        <w:fldChar w:fldCharType="separate"/>
      </w:r>
      <w:ins w:id="93" w:author="Leon Peto" w:date="2023-08-04T11:55:00Z">
        <w:r>
          <w:rPr>
            <w:noProof/>
            <w:webHidden/>
          </w:rPr>
          <w:t>13</w:t>
        </w:r>
        <w:r>
          <w:rPr>
            <w:noProof/>
            <w:webHidden/>
          </w:rPr>
          <w:fldChar w:fldCharType="end"/>
        </w:r>
        <w:r w:rsidRPr="00346FED">
          <w:rPr>
            <w:rStyle w:val="Hyperlink"/>
            <w:noProof/>
          </w:rPr>
          <w:fldChar w:fldCharType="end"/>
        </w:r>
      </w:ins>
    </w:p>
    <w:p w14:paraId="32CAAEDC" w14:textId="6AA5DC34" w:rsidR="00631E31" w:rsidRDefault="00631E31">
      <w:pPr>
        <w:pStyle w:val="TOC2"/>
        <w:rPr>
          <w:ins w:id="94" w:author="Leon Peto" w:date="2023-08-04T11:55:00Z"/>
          <w:rFonts w:asciiTheme="minorHAnsi" w:hAnsiTheme="minorHAnsi" w:cstheme="minorBidi"/>
          <w:bCs w:val="0"/>
          <w:smallCaps w:val="0"/>
          <w:noProof/>
          <w:color w:val="auto"/>
          <w:sz w:val="22"/>
          <w:szCs w:val="22"/>
        </w:rPr>
      </w:pPr>
      <w:ins w:id="95"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"_Toc142042560"</w:instrText>
        </w:r>
        <w:r w:rsidRPr="00346FED">
          <w:rPr>
            <w:rStyle w:val="Hyperlink"/>
            <w:noProof/>
          </w:rPr>
          <w:instrText xml:space="preserve"> </w:instrText>
        </w:r>
        <w:r w:rsidRPr="00346FED">
          <w:rPr>
            <w:rStyle w:val="Hyperlink"/>
            <w:noProof/>
          </w:rPr>
          <w:fldChar w:fldCharType="separate"/>
        </w:r>
        <w:r w:rsidRPr="00346FED">
          <w:rPr>
            <w:rStyle w:val="Hyperlink"/>
            <w:noProof/>
          </w:rPr>
          <w:t>2.10</w:t>
        </w:r>
        <w:r>
          <w:rPr>
            <w:rFonts w:asciiTheme="minorHAnsi" w:hAnsiTheme="minorHAnsi" w:cstheme="minorBidi"/>
            <w:bCs w:val="0"/>
            <w:smallCaps w:val="0"/>
            <w:noProof/>
            <w:color w:val="auto"/>
            <w:sz w:val="22"/>
            <w:szCs w:val="22"/>
          </w:rPr>
          <w:tab/>
        </w:r>
        <w:r w:rsidRPr="00346FED">
          <w:rPr>
            <w:rStyle w:val="Hyperlink"/>
            <w:noProof/>
          </w:rPr>
          <w:t>Withdrawal of consent</w:t>
        </w:r>
        <w:r>
          <w:rPr>
            <w:noProof/>
            <w:webHidden/>
          </w:rPr>
          <w:tab/>
        </w:r>
        <w:r>
          <w:rPr>
            <w:noProof/>
            <w:webHidden/>
          </w:rPr>
          <w:fldChar w:fldCharType="begin"/>
        </w:r>
        <w:r>
          <w:rPr>
            <w:noProof/>
            <w:webHidden/>
          </w:rPr>
          <w:instrText xml:space="preserve"> PAGEREF _Toc142042560 \h </w:instrText>
        </w:r>
      </w:ins>
      <w:r>
        <w:rPr>
          <w:noProof/>
          <w:webHidden/>
        </w:rPr>
      </w:r>
      <w:r>
        <w:rPr>
          <w:noProof/>
          <w:webHidden/>
        </w:rPr>
        <w:fldChar w:fldCharType="separate"/>
      </w:r>
      <w:ins w:id="96" w:author="Leon Peto" w:date="2023-08-04T11:55:00Z">
        <w:r>
          <w:rPr>
            <w:noProof/>
            <w:webHidden/>
          </w:rPr>
          <w:t>13</w:t>
        </w:r>
        <w:r>
          <w:rPr>
            <w:noProof/>
            <w:webHidden/>
          </w:rPr>
          <w:fldChar w:fldCharType="end"/>
        </w:r>
        <w:r w:rsidRPr="00346FED">
          <w:rPr>
            <w:rStyle w:val="Hyperlink"/>
            <w:noProof/>
          </w:rPr>
          <w:fldChar w:fldCharType="end"/>
        </w:r>
      </w:ins>
    </w:p>
    <w:p w14:paraId="24A2F508" w14:textId="01A78A46" w:rsidR="00631E31" w:rsidRDefault="00631E31">
      <w:pPr>
        <w:pStyle w:val="TOC1"/>
        <w:rPr>
          <w:ins w:id="97" w:author="Leon Peto" w:date="2023-08-04T11:55:00Z"/>
          <w:rFonts w:asciiTheme="minorHAnsi" w:hAnsiTheme="minorHAnsi" w:cstheme="minorBidi"/>
          <w:b w:val="0"/>
          <w:caps w:val="0"/>
          <w:noProof/>
          <w:color w:val="auto"/>
          <w:sz w:val="22"/>
          <w:szCs w:val="22"/>
        </w:rPr>
      </w:pPr>
      <w:ins w:id="98"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"_Toc142042561"</w:instrText>
        </w:r>
        <w:r w:rsidRPr="00346FED">
          <w:rPr>
            <w:rStyle w:val="Hyperlink"/>
            <w:noProof/>
          </w:rPr>
          <w:instrText xml:space="preserve"> </w:instrText>
        </w:r>
        <w:r w:rsidRPr="00346FED">
          <w:rPr>
            <w:rStyle w:val="Hyperlink"/>
            <w:noProof/>
          </w:rPr>
          <w:fldChar w:fldCharType="separate"/>
        </w:r>
        <w:r w:rsidRPr="00346FED">
          <w:rPr>
            <w:rStyle w:val="Hyperlink"/>
            <w:noProof/>
          </w:rPr>
          <w:t>3</w:t>
        </w:r>
        <w:r>
          <w:rPr>
            <w:rFonts w:asciiTheme="minorHAnsi" w:hAnsiTheme="minorHAnsi" w:cstheme="minorBidi"/>
            <w:b w:val="0"/>
            <w:caps w:val="0"/>
            <w:noProof/>
            <w:color w:val="auto"/>
            <w:sz w:val="22"/>
            <w:szCs w:val="22"/>
          </w:rPr>
          <w:tab/>
        </w:r>
        <w:r w:rsidRPr="00346FED">
          <w:rPr>
            <w:rStyle w:val="Hyperlink"/>
            <w:noProof/>
          </w:rPr>
          <w:t>Statistical Analysis</w:t>
        </w:r>
        <w:r>
          <w:rPr>
            <w:noProof/>
            <w:webHidden/>
          </w:rPr>
          <w:tab/>
        </w:r>
        <w:r>
          <w:rPr>
            <w:noProof/>
            <w:webHidden/>
          </w:rPr>
          <w:fldChar w:fldCharType="begin"/>
        </w:r>
        <w:r>
          <w:rPr>
            <w:noProof/>
            <w:webHidden/>
          </w:rPr>
          <w:instrText xml:space="preserve"> PAGEREF _Toc142042561 \h </w:instrText>
        </w:r>
      </w:ins>
      <w:r>
        <w:rPr>
          <w:noProof/>
          <w:webHidden/>
        </w:rPr>
      </w:r>
      <w:r>
        <w:rPr>
          <w:noProof/>
          <w:webHidden/>
        </w:rPr>
        <w:fldChar w:fldCharType="separate"/>
      </w:r>
      <w:ins w:id="99" w:author="Leon Peto" w:date="2023-08-04T11:55:00Z">
        <w:r>
          <w:rPr>
            <w:noProof/>
            <w:webHidden/>
          </w:rPr>
          <w:t>14</w:t>
        </w:r>
        <w:r>
          <w:rPr>
            <w:noProof/>
            <w:webHidden/>
          </w:rPr>
          <w:fldChar w:fldCharType="end"/>
        </w:r>
        <w:r w:rsidRPr="00346FED">
          <w:rPr>
            <w:rStyle w:val="Hyperlink"/>
            <w:noProof/>
          </w:rPr>
          <w:fldChar w:fldCharType="end"/>
        </w:r>
      </w:ins>
    </w:p>
    <w:p w14:paraId="1A9EF5D9" w14:textId="19038589" w:rsidR="00631E31" w:rsidRDefault="00631E31">
      <w:pPr>
        <w:pStyle w:val="TOC2"/>
        <w:rPr>
          <w:ins w:id="100" w:author="Leon Peto" w:date="2023-08-04T11:55:00Z"/>
          <w:rFonts w:asciiTheme="minorHAnsi" w:hAnsiTheme="minorHAnsi" w:cstheme="minorBidi"/>
          <w:bCs w:val="0"/>
          <w:smallCaps w:val="0"/>
          <w:noProof/>
          <w:color w:val="auto"/>
          <w:sz w:val="22"/>
          <w:szCs w:val="22"/>
        </w:rPr>
      </w:pPr>
      <w:ins w:id="101"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"_Toc142042562"</w:instrText>
        </w:r>
        <w:r w:rsidRPr="00346FED">
          <w:rPr>
            <w:rStyle w:val="Hyperlink"/>
            <w:noProof/>
          </w:rPr>
          <w:instrText xml:space="preserve"> </w:instrText>
        </w:r>
        <w:r w:rsidRPr="00346FED">
          <w:rPr>
            <w:rStyle w:val="Hyperlink"/>
            <w:noProof/>
          </w:rPr>
          <w:fldChar w:fldCharType="separate"/>
        </w:r>
        <w:r w:rsidRPr="00346FED">
          <w:rPr>
            <w:rStyle w:val="Hyperlink"/>
            <w:noProof/>
          </w:rPr>
          <w:t>3.1</w:t>
        </w:r>
        <w:r>
          <w:rPr>
            <w:rFonts w:asciiTheme="minorHAnsi" w:hAnsiTheme="minorHAnsi" w:cstheme="minorBidi"/>
            <w:bCs w:val="0"/>
            <w:smallCaps w:val="0"/>
            <w:noProof/>
            <w:color w:val="auto"/>
            <w:sz w:val="22"/>
            <w:szCs w:val="22"/>
          </w:rPr>
          <w:tab/>
        </w:r>
        <w:r w:rsidRPr="00346FED">
          <w:rPr>
            <w:rStyle w:val="Hyperlink"/>
            <w:noProof/>
          </w:rPr>
          <w:t>Outcomes</w:t>
        </w:r>
        <w:r>
          <w:rPr>
            <w:noProof/>
            <w:webHidden/>
          </w:rPr>
          <w:tab/>
        </w:r>
        <w:r>
          <w:rPr>
            <w:noProof/>
            <w:webHidden/>
          </w:rPr>
          <w:fldChar w:fldCharType="begin"/>
        </w:r>
        <w:r>
          <w:rPr>
            <w:noProof/>
            <w:webHidden/>
          </w:rPr>
          <w:instrText xml:space="preserve"> PAGEREF _Toc142042562 \h </w:instrText>
        </w:r>
      </w:ins>
      <w:r>
        <w:rPr>
          <w:noProof/>
          <w:webHidden/>
        </w:rPr>
      </w:r>
      <w:r>
        <w:rPr>
          <w:noProof/>
          <w:webHidden/>
        </w:rPr>
        <w:fldChar w:fldCharType="separate"/>
      </w:r>
      <w:ins w:id="102" w:author="Leon Peto" w:date="2023-08-04T11:55:00Z">
        <w:r>
          <w:rPr>
            <w:noProof/>
            <w:webHidden/>
          </w:rPr>
          <w:t>14</w:t>
        </w:r>
        <w:r>
          <w:rPr>
            <w:noProof/>
            <w:webHidden/>
          </w:rPr>
          <w:fldChar w:fldCharType="end"/>
        </w:r>
        <w:r w:rsidRPr="00346FED">
          <w:rPr>
            <w:rStyle w:val="Hyperlink"/>
            <w:noProof/>
          </w:rPr>
          <w:fldChar w:fldCharType="end"/>
        </w:r>
      </w:ins>
    </w:p>
    <w:p w14:paraId="5F4A3350" w14:textId="1C779112" w:rsidR="00631E31" w:rsidRDefault="00631E31">
      <w:pPr>
        <w:pStyle w:val="TOC2"/>
        <w:rPr>
          <w:ins w:id="103" w:author="Leon Peto" w:date="2023-08-04T11:55:00Z"/>
          <w:rFonts w:asciiTheme="minorHAnsi" w:hAnsiTheme="minorHAnsi" w:cstheme="minorBidi"/>
          <w:bCs w:val="0"/>
          <w:smallCaps w:val="0"/>
          <w:noProof/>
          <w:color w:val="auto"/>
          <w:sz w:val="22"/>
          <w:szCs w:val="22"/>
        </w:rPr>
      </w:pPr>
      <w:ins w:id="104"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"_Toc142042563"</w:instrText>
        </w:r>
        <w:r w:rsidRPr="00346FED">
          <w:rPr>
            <w:rStyle w:val="Hyperlink"/>
            <w:noProof/>
          </w:rPr>
          <w:instrText xml:space="preserve"> </w:instrText>
        </w:r>
        <w:r w:rsidRPr="00346FED">
          <w:rPr>
            <w:rStyle w:val="Hyperlink"/>
            <w:noProof/>
          </w:rPr>
          <w:fldChar w:fldCharType="separate"/>
        </w:r>
        <w:r w:rsidRPr="00346FED">
          <w:rPr>
            <w:rStyle w:val="Hyperlink"/>
            <w:noProof/>
          </w:rPr>
          <w:t>3.2</w:t>
        </w:r>
        <w:r>
          <w:rPr>
            <w:rFonts w:asciiTheme="minorHAnsi" w:hAnsiTheme="minorHAnsi" w:cstheme="minorBidi"/>
            <w:bCs w:val="0"/>
            <w:smallCaps w:val="0"/>
            <w:noProof/>
            <w:color w:val="auto"/>
            <w:sz w:val="22"/>
            <w:szCs w:val="22"/>
          </w:rPr>
          <w:tab/>
        </w:r>
        <w:r w:rsidRPr="00346FED">
          <w:rPr>
            <w:rStyle w:val="Hyperlink"/>
            <w:noProof/>
          </w:rPr>
          <w:t>Methods of analysis</w:t>
        </w:r>
        <w:r>
          <w:rPr>
            <w:noProof/>
            <w:webHidden/>
          </w:rPr>
          <w:tab/>
        </w:r>
        <w:r>
          <w:rPr>
            <w:noProof/>
            <w:webHidden/>
          </w:rPr>
          <w:fldChar w:fldCharType="begin"/>
        </w:r>
        <w:r>
          <w:rPr>
            <w:noProof/>
            <w:webHidden/>
          </w:rPr>
          <w:instrText xml:space="preserve"> PAGEREF _Toc142042563 \h </w:instrText>
        </w:r>
      </w:ins>
      <w:r>
        <w:rPr>
          <w:noProof/>
          <w:webHidden/>
        </w:rPr>
      </w:r>
      <w:r>
        <w:rPr>
          <w:noProof/>
          <w:webHidden/>
        </w:rPr>
        <w:fldChar w:fldCharType="separate"/>
      </w:r>
      <w:ins w:id="105" w:author="Leon Peto" w:date="2023-08-04T11:55:00Z">
        <w:r>
          <w:rPr>
            <w:noProof/>
            <w:webHidden/>
          </w:rPr>
          <w:t>15</w:t>
        </w:r>
        <w:r>
          <w:rPr>
            <w:noProof/>
            <w:webHidden/>
          </w:rPr>
          <w:fldChar w:fldCharType="end"/>
        </w:r>
        <w:r w:rsidRPr="00346FED">
          <w:rPr>
            <w:rStyle w:val="Hyperlink"/>
            <w:noProof/>
          </w:rPr>
          <w:fldChar w:fldCharType="end"/>
        </w:r>
      </w:ins>
    </w:p>
    <w:p w14:paraId="3C9F67B8" w14:textId="75D88624" w:rsidR="00631E31" w:rsidRDefault="00631E31">
      <w:pPr>
        <w:pStyle w:val="TOC1"/>
        <w:rPr>
          <w:ins w:id="106" w:author="Leon Peto" w:date="2023-08-04T11:55:00Z"/>
          <w:rFonts w:asciiTheme="minorHAnsi" w:hAnsiTheme="minorHAnsi" w:cstheme="minorBidi"/>
          <w:b w:val="0"/>
          <w:caps w:val="0"/>
          <w:noProof/>
          <w:color w:val="auto"/>
          <w:sz w:val="22"/>
          <w:szCs w:val="22"/>
        </w:rPr>
      </w:pPr>
      <w:ins w:id="107"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"_Toc142042564"</w:instrText>
        </w:r>
        <w:r w:rsidRPr="00346FED">
          <w:rPr>
            <w:rStyle w:val="Hyperlink"/>
            <w:noProof/>
          </w:rPr>
          <w:instrText xml:space="preserve"> </w:instrText>
        </w:r>
        <w:r w:rsidRPr="00346FED">
          <w:rPr>
            <w:rStyle w:val="Hyperlink"/>
            <w:noProof/>
          </w:rPr>
          <w:fldChar w:fldCharType="separate"/>
        </w:r>
        <w:r w:rsidRPr="00346FED">
          <w:rPr>
            <w:rStyle w:val="Hyperlink"/>
            <w:noProof/>
          </w:rPr>
          <w:t>4</w:t>
        </w:r>
        <w:r>
          <w:rPr>
            <w:rFonts w:asciiTheme="minorHAnsi" w:hAnsiTheme="minorHAnsi" w:cstheme="minorBidi"/>
            <w:b w:val="0"/>
            <w:caps w:val="0"/>
            <w:noProof/>
            <w:color w:val="auto"/>
            <w:sz w:val="22"/>
            <w:szCs w:val="22"/>
          </w:rPr>
          <w:tab/>
        </w:r>
        <w:r w:rsidRPr="00346FED">
          <w:rPr>
            <w:rStyle w:val="Hyperlink"/>
            <w:noProof/>
          </w:rPr>
          <w:t>Data and Safety Monitoring</w:t>
        </w:r>
        <w:r>
          <w:rPr>
            <w:noProof/>
            <w:webHidden/>
          </w:rPr>
          <w:tab/>
        </w:r>
        <w:r>
          <w:rPr>
            <w:noProof/>
            <w:webHidden/>
          </w:rPr>
          <w:fldChar w:fldCharType="begin"/>
        </w:r>
        <w:r>
          <w:rPr>
            <w:noProof/>
            <w:webHidden/>
          </w:rPr>
          <w:instrText xml:space="preserve"> PAGEREF _Toc142042564 \h </w:instrText>
        </w:r>
      </w:ins>
      <w:r>
        <w:rPr>
          <w:noProof/>
          <w:webHidden/>
        </w:rPr>
      </w:r>
      <w:r>
        <w:rPr>
          <w:noProof/>
          <w:webHidden/>
        </w:rPr>
        <w:fldChar w:fldCharType="separate"/>
      </w:r>
      <w:ins w:id="108" w:author="Leon Peto" w:date="2023-08-04T11:55:00Z">
        <w:r>
          <w:rPr>
            <w:noProof/>
            <w:webHidden/>
          </w:rPr>
          <w:t>16</w:t>
        </w:r>
        <w:r>
          <w:rPr>
            <w:noProof/>
            <w:webHidden/>
          </w:rPr>
          <w:fldChar w:fldCharType="end"/>
        </w:r>
        <w:r w:rsidRPr="00346FED">
          <w:rPr>
            <w:rStyle w:val="Hyperlink"/>
            <w:noProof/>
          </w:rPr>
          <w:fldChar w:fldCharType="end"/>
        </w:r>
      </w:ins>
    </w:p>
    <w:p w14:paraId="4A5AC7A6" w14:textId="70DFDDCA" w:rsidR="00631E31" w:rsidRDefault="00631E31">
      <w:pPr>
        <w:pStyle w:val="TOC2"/>
        <w:rPr>
          <w:ins w:id="109" w:author="Leon Peto" w:date="2023-08-04T11:55:00Z"/>
          <w:rFonts w:asciiTheme="minorHAnsi" w:hAnsiTheme="minorHAnsi" w:cstheme="minorBidi"/>
          <w:bCs w:val="0"/>
          <w:smallCaps w:val="0"/>
          <w:noProof/>
          <w:color w:val="auto"/>
          <w:sz w:val="22"/>
          <w:szCs w:val="22"/>
        </w:rPr>
      </w:pPr>
      <w:ins w:id="110"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"_Toc142042565"</w:instrText>
        </w:r>
        <w:r w:rsidRPr="00346FED">
          <w:rPr>
            <w:rStyle w:val="Hyperlink"/>
            <w:noProof/>
          </w:rPr>
          <w:instrText xml:space="preserve"> </w:instrText>
        </w:r>
        <w:r w:rsidRPr="00346FED">
          <w:rPr>
            <w:rStyle w:val="Hyperlink"/>
            <w:noProof/>
          </w:rPr>
          <w:fldChar w:fldCharType="separate"/>
        </w:r>
        <w:r w:rsidRPr="00346FED">
          <w:rPr>
            <w:rStyle w:val="Hyperlink"/>
            <w:noProof/>
          </w:rPr>
          <w:t>4.1</w:t>
        </w:r>
        <w:r>
          <w:rPr>
            <w:rFonts w:asciiTheme="minorHAnsi" w:hAnsiTheme="minorHAnsi" w:cstheme="minorBidi"/>
            <w:bCs w:val="0"/>
            <w:smallCaps w:val="0"/>
            <w:noProof/>
            <w:color w:val="auto"/>
            <w:sz w:val="22"/>
            <w:szCs w:val="22"/>
          </w:rPr>
          <w:tab/>
        </w:r>
        <w:r w:rsidRPr="00346FED">
          <w:rPr>
            <w:rStyle w:val="Hyperlink"/>
            <w:noProof/>
          </w:rPr>
          <w:t>Recording Suspected Serious Adverse Reactions</w:t>
        </w:r>
        <w:r>
          <w:rPr>
            <w:noProof/>
            <w:webHidden/>
          </w:rPr>
          <w:tab/>
        </w:r>
        <w:r>
          <w:rPr>
            <w:noProof/>
            <w:webHidden/>
          </w:rPr>
          <w:fldChar w:fldCharType="begin"/>
        </w:r>
        <w:r>
          <w:rPr>
            <w:noProof/>
            <w:webHidden/>
          </w:rPr>
          <w:instrText xml:space="preserve"> PAGEREF _Toc142042565 \h </w:instrText>
        </w:r>
      </w:ins>
      <w:r>
        <w:rPr>
          <w:noProof/>
          <w:webHidden/>
        </w:rPr>
      </w:r>
      <w:r>
        <w:rPr>
          <w:noProof/>
          <w:webHidden/>
        </w:rPr>
        <w:fldChar w:fldCharType="separate"/>
      </w:r>
      <w:ins w:id="111" w:author="Leon Peto" w:date="2023-08-04T11:55:00Z">
        <w:r>
          <w:rPr>
            <w:noProof/>
            <w:webHidden/>
          </w:rPr>
          <w:t>16</w:t>
        </w:r>
        <w:r>
          <w:rPr>
            <w:noProof/>
            <w:webHidden/>
          </w:rPr>
          <w:fldChar w:fldCharType="end"/>
        </w:r>
        <w:r w:rsidRPr="00346FED">
          <w:rPr>
            <w:rStyle w:val="Hyperlink"/>
            <w:noProof/>
          </w:rPr>
          <w:fldChar w:fldCharType="end"/>
        </w:r>
      </w:ins>
    </w:p>
    <w:p w14:paraId="17AA01ED" w14:textId="28E4A56D" w:rsidR="00631E31" w:rsidRDefault="00631E31">
      <w:pPr>
        <w:pStyle w:val="TOC2"/>
        <w:rPr>
          <w:ins w:id="112" w:author="Leon Peto" w:date="2023-08-04T11:55:00Z"/>
          <w:rFonts w:asciiTheme="minorHAnsi" w:hAnsiTheme="minorHAnsi" w:cstheme="minorBidi"/>
          <w:bCs w:val="0"/>
          <w:smallCaps w:val="0"/>
          <w:noProof/>
          <w:color w:val="auto"/>
          <w:sz w:val="22"/>
          <w:szCs w:val="22"/>
        </w:rPr>
      </w:pPr>
      <w:ins w:id="113"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"_Toc142042566"</w:instrText>
        </w:r>
        <w:r w:rsidRPr="00346FED">
          <w:rPr>
            <w:rStyle w:val="Hyperlink"/>
            <w:noProof/>
          </w:rPr>
          <w:instrText xml:space="preserve"> </w:instrText>
        </w:r>
        <w:r w:rsidRPr="00346FED">
          <w:rPr>
            <w:rStyle w:val="Hyperlink"/>
            <w:noProof/>
          </w:rPr>
          <w:fldChar w:fldCharType="separate"/>
        </w:r>
        <w:r w:rsidRPr="00346FED">
          <w:rPr>
            <w:rStyle w:val="Hyperlink"/>
            <w:noProof/>
          </w:rPr>
          <w:t>4.2</w:t>
        </w:r>
        <w:r>
          <w:rPr>
            <w:rFonts w:asciiTheme="minorHAnsi" w:hAnsiTheme="minorHAnsi" w:cstheme="minorBidi"/>
            <w:bCs w:val="0"/>
            <w:smallCaps w:val="0"/>
            <w:noProof/>
            <w:color w:val="auto"/>
            <w:sz w:val="22"/>
            <w:szCs w:val="22"/>
          </w:rPr>
          <w:tab/>
        </w:r>
        <w:r w:rsidRPr="00346FED">
          <w:rPr>
            <w:rStyle w:val="Hyperlink"/>
            <w:noProof/>
          </w:rPr>
          <w:t>Central assessment and onward reporting of SUSARs</w:t>
        </w:r>
        <w:r>
          <w:rPr>
            <w:noProof/>
            <w:webHidden/>
          </w:rPr>
          <w:tab/>
        </w:r>
        <w:r>
          <w:rPr>
            <w:noProof/>
            <w:webHidden/>
          </w:rPr>
          <w:fldChar w:fldCharType="begin"/>
        </w:r>
        <w:r>
          <w:rPr>
            <w:noProof/>
            <w:webHidden/>
          </w:rPr>
          <w:instrText xml:space="preserve"> PAGEREF _Toc142042566 \h </w:instrText>
        </w:r>
      </w:ins>
      <w:r>
        <w:rPr>
          <w:noProof/>
          <w:webHidden/>
        </w:rPr>
      </w:r>
      <w:r>
        <w:rPr>
          <w:noProof/>
          <w:webHidden/>
        </w:rPr>
        <w:fldChar w:fldCharType="separate"/>
      </w:r>
      <w:ins w:id="114" w:author="Leon Peto" w:date="2023-08-04T11:55:00Z">
        <w:r>
          <w:rPr>
            <w:noProof/>
            <w:webHidden/>
          </w:rPr>
          <w:t>16</w:t>
        </w:r>
        <w:r>
          <w:rPr>
            <w:noProof/>
            <w:webHidden/>
          </w:rPr>
          <w:fldChar w:fldCharType="end"/>
        </w:r>
        <w:r w:rsidRPr="00346FED">
          <w:rPr>
            <w:rStyle w:val="Hyperlink"/>
            <w:noProof/>
          </w:rPr>
          <w:fldChar w:fldCharType="end"/>
        </w:r>
      </w:ins>
    </w:p>
    <w:p w14:paraId="701893AC" w14:textId="673C3E1B" w:rsidR="00631E31" w:rsidRDefault="00631E31">
      <w:pPr>
        <w:pStyle w:val="TOC2"/>
        <w:rPr>
          <w:ins w:id="115" w:author="Leon Peto" w:date="2023-08-04T11:55:00Z"/>
          <w:rFonts w:asciiTheme="minorHAnsi" w:hAnsiTheme="minorHAnsi" w:cstheme="minorBidi"/>
          <w:bCs w:val="0"/>
          <w:smallCaps w:val="0"/>
          <w:noProof/>
          <w:color w:val="auto"/>
          <w:sz w:val="22"/>
          <w:szCs w:val="22"/>
        </w:rPr>
      </w:pPr>
      <w:ins w:id="116"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"_Toc142042567"</w:instrText>
        </w:r>
        <w:r w:rsidRPr="00346FED">
          <w:rPr>
            <w:rStyle w:val="Hyperlink"/>
            <w:noProof/>
          </w:rPr>
          <w:instrText xml:space="preserve"> </w:instrText>
        </w:r>
        <w:r w:rsidRPr="00346FED">
          <w:rPr>
            <w:rStyle w:val="Hyperlink"/>
            <w:noProof/>
          </w:rPr>
          <w:fldChar w:fldCharType="separate"/>
        </w:r>
        <w:r w:rsidRPr="00346FED">
          <w:rPr>
            <w:rStyle w:val="Hyperlink"/>
            <w:noProof/>
          </w:rPr>
          <w:t>4.3</w:t>
        </w:r>
        <w:r>
          <w:rPr>
            <w:rFonts w:asciiTheme="minorHAnsi" w:hAnsiTheme="minorHAnsi" w:cstheme="minorBidi"/>
            <w:bCs w:val="0"/>
            <w:smallCaps w:val="0"/>
            <w:noProof/>
            <w:color w:val="auto"/>
            <w:sz w:val="22"/>
            <w:szCs w:val="22"/>
          </w:rPr>
          <w:tab/>
        </w:r>
        <w:r w:rsidRPr="00346FED">
          <w:rPr>
            <w:rStyle w:val="Hyperlink"/>
            <w:noProof/>
          </w:rPr>
          <w:t>Recording safety information and other Adverse Events</w:t>
        </w:r>
        <w:r>
          <w:rPr>
            <w:noProof/>
            <w:webHidden/>
          </w:rPr>
          <w:tab/>
        </w:r>
        <w:r>
          <w:rPr>
            <w:noProof/>
            <w:webHidden/>
          </w:rPr>
          <w:fldChar w:fldCharType="begin"/>
        </w:r>
        <w:r>
          <w:rPr>
            <w:noProof/>
            <w:webHidden/>
          </w:rPr>
          <w:instrText xml:space="preserve"> PAGEREF _Toc142042567 \h </w:instrText>
        </w:r>
      </w:ins>
      <w:r>
        <w:rPr>
          <w:noProof/>
          <w:webHidden/>
        </w:rPr>
      </w:r>
      <w:r>
        <w:rPr>
          <w:noProof/>
          <w:webHidden/>
        </w:rPr>
        <w:fldChar w:fldCharType="separate"/>
      </w:r>
      <w:ins w:id="117" w:author="Leon Peto" w:date="2023-08-04T11:55:00Z">
        <w:r>
          <w:rPr>
            <w:noProof/>
            <w:webHidden/>
          </w:rPr>
          <w:t>17</w:t>
        </w:r>
        <w:r>
          <w:rPr>
            <w:noProof/>
            <w:webHidden/>
          </w:rPr>
          <w:fldChar w:fldCharType="end"/>
        </w:r>
        <w:r w:rsidRPr="00346FED">
          <w:rPr>
            <w:rStyle w:val="Hyperlink"/>
            <w:noProof/>
          </w:rPr>
          <w:fldChar w:fldCharType="end"/>
        </w:r>
      </w:ins>
    </w:p>
    <w:p w14:paraId="79E61E9F" w14:textId="5E029791" w:rsidR="00631E31" w:rsidRDefault="00631E31">
      <w:pPr>
        <w:pStyle w:val="TOC2"/>
        <w:rPr>
          <w:ins w:id="118" w:author="Leon Peto" w:date="2023-08-04T11:55:00Z"/>
          <w:rFonts w:asciiTheme="minorHAnsi" w:hAnsiTheme="minorHAnsi" w:cstheme="minorBidi"/>
          <w:bCs w:val="0"/>
          <w:smallCaps w:val="0"/>
          <w:noProof/>
          <w:color w:val="auto"/>
          <w:sz w:val="22"/>
          <w:szCs w:val="22"/>
        </w:rPr>
      </w:pPr>
      <w:ins w:id="119"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"_Toc142042568"</w:instrText>
        </w:r>
        <w:r w:rsidRPr="00346FED">
          <w:rPr>
            <w:rStyle w:val="Hyperlink"/>
            <w:noProof/>
          </w:rPr>
          <w:instrText xml:space="preserve"> </w:instrText>
        </w:r>
        <w:r w:rsidRPr="00346FED">
          <w:rPr>
            <w:rStyle w:val="Hyperlink"/>
            <w:noProof/>
          </w:rPr>
          <w:fldChar w:fldCharType="separate"/>
        </w:r>
        <w:r w:rsidRPr="00346FED">
          <w:rPr>
            <w:rStyle w:val="Hyperlink"/>
            <w:noProof/>
          </w:rPr>
          <w:t>4.4</w:t>
        </w:r>
        <w:r>
          <w:rPr>
            <w:rFonts w:asciiTheme="minorHAnsi" w:hAnsiTheme="minorHAnsi" w:cstheme="minorBidi"/>
            <w:bCs w:val="0"/>
            <w:smallCaps w:val="0"/>
            <w:noProof/>
            <w:color w:val="auto"/>
            <w:sz w:val="22"/>
            <w:szCs w:val="22"/>
          </w:rPr>
          <w:tab/>
        </w:r>
        <w:r w:rsidRPr="00346FED">
          <w:rPr>
            <w:rStyle w:val="Hyperlink"/>
            <w:noProof/>
          </w:rPr>
          <w:t>Role of the Data Monitoring Committee (DMC)</w:t>
        </w:r>
        <w:r>
          <w:rPr>
            <w:noProof/>
            <w:webHidden/>
          </w:rPr>
          <w:tab/>
        </w:r>
        <w:r>
          <w:rPr>
            <w:noProof/>
            <w:webHidden/>
          </w:rPr>
          <w:fldChar w:fldCharType="begin"/>
        </w:r>
        <w:r>
          <w:rPr>
            <w:noProof/>
            <w:webHidden/>
          </w:rPr>
          <w:instrText xml:space="preserve"> PAGEREF _Toc142042568 \h </w:instrText>
        </w:r>
      </w:ins>
      <w:r>
        <w:rPr>
          <w:noProof/>
          <w:webHidden/>
        </w:rPr>
      </w:r>
      <w:r>
        <w:rPr>
          <w:noProof/>
          <w:webHidden/>
        </w:rPr>
        <w:fldChar w:fldCharType="separate"/>
      </w:r>
      <w:ins w:id="120" w:author="Leon Peto" w:date="2023-08-04T11:55:00Z">
        <w:r>
          <w:rPr>
            <w:noProof/>
            <w:webHidden/>
          </w:rPr>
          <w:t>17</w:t>
        </w:r>
        <w:r>
          <w:rPr>
            <w:noProof/>
            <w:webHidden/>
          </w:rPr>
          <w:fldChar w:fldCharType="end"/>
        </w:r>
        <w:r w:rsidRPr="00346FED">
          <w:rPr>
            <w:rStyle w:val="Hyperlink"/>
            <w:noProof/>
          </w:rPr>
          <w:fldChar w:fldCharType="end"/>
        </w:r>
      </w:ins>
    </w:p>
    <w:p w14:paraId="0C31C4C2" w14:textId="26251D75" w:rsidR="00631E31" w:rsidRDefault="00631E31">
      <w:pPr>
        <w:pStyle w:val="TOC2"/>
        <w:rPr>
          <w:ins w:id="121" w:author="Leon Peto" w:date="2023-08-04T11:55:00Z"/>
          <w:rFonts w:asciiTheme="minorHAnsi" w:hAnsiTheme="minorHAnsi" w:cstheme="minorBidi"/>
          <w:bCs w:val="0"/>
          <w:smallCaps w:val="0"/>
          <w:noProof/>
          <w:color w:val="auto"/>
          <w:sz w:val="22"/>
          <w:szCs w:val="22"/>
        </w:rPr>
      </w:pPr>
      <w:ins w:id="122"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"_Toc142042569"</w:instrText>
        </w:r>
        <w:r w:rsidRPr="00346FED">
          <w:rPr>
            <w:rStyle w:val="Hyperlink"/>
            <w:noProof/>
          </w:rPr>
          <w:instrText xml:space="preserve"> </w:instrText>
        </w:r>
        <w:r w:rsidRPr="00346FED">
          <w:rPr>
            <w:rStyle w:val="Hyperlink"/>
            <w:noProof/>
          </w:rPr>
          <w:fldChar w:fldCharType="separate"/>
        </w:r>
        <w:r w:rsidRPr="00346FED">
          <w:rPr>
            <w:rStyle w:val="Hyperlink"/>
            <w:noProof/>
          </w:rPr>
          <w:t>4.5</w:t>
        </w:r>
        <w:r>
          <w:rPr>
            <w:rFonts w:asciiTheme="minorHAnsi" w:hAnsiTheme="minorHAnsi" w:cstheme="minorBidi"/>
            <w:bCs w:val="0"/>
            <w:smallCaps w:val="0"/>
            <w:noProof/>
            <w:color w:val="auto"/>
            <w:sz w:val="22"/>
            <w:szCs w:val="22"/>
          </w:rPr>
          <w:tab/>
        </w:r>
        <w:r w:rsidRPr="00346FED">
          <w:rPr>
            <w:rStyle w:val="Hyperlink"/>
            <w:noProof/>
          </w:rPr>
          <w:t>Blinding</w:t>
        </w:r>
        <w:r>
          <w:rPr>
            <w:noProof/>
            <w:webHidden/>
          </w:rPr>
          <w:tab/>
        </w:r>
        <w:r>
          <w:rPr>
            <w:noProof/>
            <w:webHidden/>
          </w:rPr>
          <w:fldChar w:fldCharType="begin"/>
        </w:r>
        <w:r>
          <w:rPr>
            <w:noProof/>
            <w:webHidden/>
          </w:rPr>
          <w:instrText xml:space="preserve"> PAGEREF _Toc142042569 \h </w:instrText>
        </w:r>
      </w:ins>
      <w:r>
        <w:rPr>
          <w:noProof/>
          <w:webHidden/>
        </w:rPr>
      </w:r>
      <w:r>
        <w:rPr>
          <w:noProof/>
          <w:webHidden/>
        </w:rPr>
        <w:fldChar w:fldCharType="separate"/>
      </w:r>
      <w:ins w:id="123" w:author="Leon Peto" w:date="2023-08-04T11:55:00Z">
        <w:r>
          <w:rPr>
            <w:noProof/>
            <w:webHidden/>
          </w:rPr>
          <w:t>17</w:t>
        </w:r>
        <w:r>
          <w:rPr>
            <w:noProof/>
            <w:webHidden/>
          </w:rPr>
          <w:fldChar w:fldCharType="end"/>
        </w:r>
        <w:r w:rsidRPr="00346FED">
          <w:rPr>
            <w:rStyle w:val="Hyperlink"/>
            <w:noProof/>
          </w:rPr>
          <w:fldChar w:fldCharType="end"/>
        </w:r>
      </w:ins>
    </w:p>
    <w:p w14:paraId="6C55F7DA" w14:textId="050F94C6" w:rsidR="00631E31" w:rsidRDefault="00631E31">
      <w:pPr>
        <w:pStyle w:val="TOC1"/>
        <w:rPr>
          <w:ins w:id="124" w:author="Leon Peto" w:date="2023-08-04T11:55:00Z"/>
          <w:rFonts w:asciiTheme="minorHAnsi" w:hAnsiTheme="minorHAnsi" w:cstheme="minorBidi"/>
          <w:b w:val="0"/>
          <w:caps w:val="0"/>
          <w:noProof/>
          <w:color w:val="auto"/>
          <w:sz w:val="22"/>
          <w:szCs w:val="22"/>
        </w:rPr>
      </w:pPr>
      <w:ins w:id="125"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"_Toc142042570"</w:instrText>
        </w:r>
        <w:r w:rsidRPr="00346FED">
          <w:rPr>
            <w:rStyle w:val="Hyperlink"/>
            <w:noProof/>
          </w:rPr>
          <w:instrText xml:space="preserve"> </w:instrText>
        </w:r>
        <w:r w:rsidRPr="00346FED">
          <w:rPr>
            <w:rStyle w:val="Hyperlink"/>
            <w:noProof/>
          </w:rPr>
          <w:fldChar w:fldCharType="separate"/>
        </w:r>
        <w:r w:rsidRPr="00346FED">
          <w:rPr>
            <w:rStyle w:val="Hyperlink"/>
            <w:noProof/>
          </w:rPr>
          <w:t>5</w:t>
        </w:r>
        <w:r>
          <w:rPr>
            <w:rFonts w:asciiTheme="minorHAnsi" w:hAnsiTheme="minorHAnsi" w:cstheme="minorBidi"/>
            <w:b w:val="0"/>
            <w:caps w:val="0"/>
            <w:noProof/>
            <w:color w:val="auto"/>
            <w:sz w:val="22"/>
            <w:szCs w:val="22"/>
          </w:rPr>
          <w:tab/>
        </w:r>
        <w:r w:rsidRPr="00346FED">
          <w:rPr>
            <w:rStyle w:val="Hyperlink"/>
            <w:noProof/>
          </w:rPr>
          <w:t>Quality Management</w:t>
        </w:r>
        <w:r>
          <w:rPr>
            <w:noProof/>
            <w:webHidden/>
          </w:rPr>
          <w:tab/>
        </w:r>
        <w:r>
          <w:rPr>
            <w:noProof/>
            <w:webHidden/>
          </w:rPr>
          <w:fldChar w:fldCharType="begin"/>
        </w:r>
        <w:r>
          <w:rPr>
            <w:noProof/>
            <w:webHidden/>
          </w:rPr>
          <w:instrText xml:space="preserve"> PAGEREF _Toc142042570 \h </w:instrText>
        </w:r>
      </w:ins>
      <w:r>
        <w:rPr>
          <w:noProof/>
          <w:webHidden/>
        </w:rPr>
      </w:r>
      <w:r>
        <w:rPr>
          <w:noProof/>
          <w:webHidden/>
        </w:rPr>
        <w:fldChar w:fldCharType="separate"/>
      </w:r>
      <w:ins w:id="126" w:author="Leon Peto" w:date="2023-08-04T11:55:00Z">
        <w:r>
          <w:rPr>
            <w:noProof/>
            <w:webHidden/>
          </w:rPr>
          <w:t>18</w:t>
        </w:r>
        <w:r>
          <w:rPr>
            <w:noProof/>
            <w:webHidden/>
          </w:rPr>
          <w:fldChar w:fldCharType="end"/>
        </w:r>
        <w:r w:rsidRPr="00346FED">
          <w:rPr>
            <w:rStyle w:val="Hyperlink"/>
            <w:noProof/>
          </w:rPr>
          <w:fldChar w:fldCharType="end"/>
        </w:r>
      </w:ins>
    </w:p>
    <w:p w14:paraId="39125AEF" w14:textId="1780DE3F" w:rsidR="00631E31" w:rsidRDefault="00631E31">
      <w:pPr>
        <w:pStyle w:val="TOC2"/>
        <w:rPr>
          <w:ins w:id="127" w:author="Leon Peto" w:date="2023-08-04T11:55:00Z"/>
          <w:rFonts w:asciiTheme="minorHAnsi" w:hAnsiTheme="minorHAnsi" w:cstheme="minorBidi"/>
          <w:bCs w:val="0"/>
          <w:smallCaps w:val="0"/>
          <w:noProof/>
          <w:color w:val="auto"/>
          <w:sz w:val="22"/>
          <w:szCs w:val="22"/>
        </w:rPr>
      </w:pPr>
      <w:ins w:id="128"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"_Toc142042571"</w:instrText>
        </w:r>
        <w:r w:rsidRPr="00346FED">
          <w:rPr>
            <w:rStyle w:val="Hyperlink"/>
            <w:noProof/>
          </w:rPr>
          <w:instrText xml:space="preserve"> </w:instrText>
        </w:r>
        <w:r w:rsidRPr="00346FED">
          <w:rPr>
            <w:rStyle w:val="Hyperlink"/>
            <w:noProof/>
          </w:rPr>
          <w:fldChar w:fldCharType="separate"/>
        </w:r>
        <w:r w:rsidRPr="00346FED">
          <w:rPr>
            <w:rStyle w:val="Hyperlink"/>
            <w:noProof/>
          </w:rPr>
          <w:t>5.1</w:t>
        </w:r>
        <w:r>
          <w:rPr>
            <w:rFonts w:asciiTheme="minorHAnsi" w:hAnsiTheme="minorHAnsi" w:cstheme="minorBidi"/>
            <w:bCs w:val="0"/>
            <w:smallCaps w:val="0"/>
            <w:noProof/>
            <w:color w:val="auto"/>
            <w:sz w:val="22"/>
            <w:szCs w:val="22"/>
          </w:rPr>
          <w:tab/>
        </w:r>
        <w:r w:rsidRPr="00346FED">
          <w:rPr>
            <w:rStyle w:val="Hyperlink"/>
            <w:noProof/>
          </w:rPr>
          <w:t>Quality By Design Principles</w:t>
        </w:r>
        <w:r>
          <w:rPr>
            <w:noProof/>
            <w:webHidden/>
          </w:rPr>
          <w:tab/>
        </w:r>
        <w:r>
          <w:rPr>
            <w:noProof/>
            <w:webHidden/>
          </w:rPr>
          <w:fldChar w:fldCharType="begin"/>
        </w:r>
        <w:r>
          <w:rPr>
            <w:noProof/>
            <w:webHidden/>
          </w:rPr>
          <w:instrText xml:space="preserve"> PAGEREF _Toc142042571 \h </w:instrText>
        </w:r>
      </w:ins>
      <w:r>
        <w:rPr>
          <w:noProof/>
          <w:webHidden/>
        </w:rPr>
      </w:r>
      <w:r>
        <w:rPr>
          <w:noProof/>
          <w:webHidden/>
        </w:rPr>
        <w:fldChar w:fldCharType="separate"/>
      </w:r>
      <w:ins w:id="129" w:author="Leon Peto" w:date="2023-08-04T11:55:00Z">
        <w:r>
          <w:rPr>
            <w:noProof/>
            <w:webHidden/>
          </w:rPr>
          <w:t>18</w:t>
        </w:r>
        <w:r>
          <w:rPr>
            <w:noProof/>
            <w:webHidden/>
          </w:rPr>
          <w:fldChar w:fldCharType="end"/>
        </w:r>
        <w:r w:rsidRPr="00346FED">
          <w:rPr>
            <w:rStyle w:val="Hyperlink"/>
            <w:noProof/>
          </w:rPr>
          <w:fldChar w:fldCharType="end"/>
        </w:r>
      </w:ins>
    </w:p>
    <w:p w14:paraId="10375CAB" w14:textId="706596B0" w:rsidR="00631E31" w:rsidRDefault="00631E31">
      <w:pPr>
        <w:pStyle w:val="TOC2"/>
        <w:rPr>
          <w:ins w:id="130" w:author="Leon Peto" w:date="2023-08-04T11:55:00Z"/>
          <w:rFonts w:asciiTheme="minorHAnsi" w:hAnsiTheme="minorHAnsi" w:cstheme="minorBidi"/>
          <w:bCs w:val="0"/>
          <w:smallCaps w:val="0"/>
          <w:noProof/>
          <w:color w:val="auto"/>
          <w:sz w:val="22"/>
          <w:szCs w:val="22"/>
        </w:rPr>
      </w:pPr>
      <w:ins w:id="131"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"_Toc142042572"</w:instrText>
        </w:r>
        <w:r w:rsidRPr="00346FED">
          <w:rPr>
            <w:rStyle w:val="Hyperlink"/>
            <w:noProof/>
          </w:rPr>
          <w:instrText xml:space="preserve"> </w:instrText>
        </w:r>
        <w:r w:rsidRPr="00346FED">
          <w:rPr>
            <w:rStyle w:val="Hyperlink"/>
            <w:noProof/>
          </w:rPr>
          <w:fldChar w:fldCharType="separate"/>
        </w:r>
        <w:r w:rsidRPr="00346FED">
          <w:rPr>
            <w:rStyle w:val="Hyperlink"/>
            <w:noProof/>
          </w:rPr>
          <w:t>5.2</w:t>
        </w:r>
        <w:r>
          <w:rPr>
            <w:rFonts w:asciiTheme="minorHAnsi" w:hAnsiTheme="minorHAnsi" w:cstheme="minorBidi"/>
            <w:bCs w:val="0"/>
            <w:smallCaps w:val="0"/>
            <w:noProof/>
            <w:color w:val="auto"/>
            <w:sz w:val="22"/>
            <w:szCs w:val="22"/>
          </w:rPr>
          <w:tab/>
        </w:r>
        <w:r w:rsidRPr="00346FED">
          <w:rPr>
            <w:rStyle w:val="Hyperlink"/>
            <w:noProof/>
          </w:rPr>
          <w:t>Training and monitoring</w:t>
        </w:r>
        <w:r>
          <w:rPr>
            <w:noProof/>
            <w:webHidden/>
          </w:rPr>
          <w:tab/>
        </w:r>
        <w:r>
          <w:rPr>
            <w:noProof/>
            <w:webHidden/>
          </w:rPr>
          <w:fldChar w:fldCharType="begin"/>
        </w:r>
        <w:r>
          <w:rPr>
            <w:noProof/>
            <w:webHidden/>
          </w:rPr>
          <w:instrText xml:space="preserve"> PAGEREF _Toc142042572 \h </w:instrText>
        </w:r>
      </w:ins>
      <w:r>
        <w:rPr>
          <w:noProof/>
          <w:webHidden/>
        </w:rPr>
      </w:r>
      <w:r>
        <w:rPr>
          <w:noProof/>
          <w:webHidden/>
        </w:rPr>
        <w:fldChar w:fldCharType="separate"/>
      </w:r>
      <w:ins w:id="132" w:author="Leon Peto" w:date="2023-08-04T11:55:00Z">
        <w:r>
          <w:rPr>
            <w:noProof/>
            <w:webHidden/>
          </w:rPr>
          <w:t>18</w:t>
        </w:r>
        <w:r>
          <w:rPr>
            <w:noProof/>
            <w:webHidden/>
          </w:rPr>
          <w:fldChar w:fldCharType="end"/>
        </w:r>
        <w:r w:rsidRPr="00346FED">
          <w:rPr>
            <w:rStyle w:val="Hyperlink"/>
            <w:noProof/>
          </w:rPr>
          <w:fldChar w:fldCharType="end"/>
        </w:r>
      </w:ins>
    </w:p>
    <w:p w14:paraId="36EAB76E" w14:textId="56EA44F1" w:rsidR="00631E31" w:rsidRDefault="00631E31">
      <w:pPr>
        <w:pStyle w:val="TOC2"/>
        <w:rPr>
          <w:ins w:id="133" w:author="Leon Peto" w:date="2023-08-04T11:55:00Z"/>
          <w:rFonts w:asciiTheme="minorHAnsi" w:hAnsiTheme="minorHAnsi" w:cstheme="minorBidi"/>
          <w:bCs w:val="0"/>
          <w:smallCaps w:val="0"/>
          <w:noProof/>
          <w:color w:val="auto"/>
          <w:sz w:val="22"/>
          <w:szCs w:val="22"/>
        </w:rPr>
      </w:pPr>
      <w:ins w:id="134"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"_Toc142042573"</w:instrText>
        </w:r>
        <w:r w:rsidRPr="00346FED">
          <w:rPr>
            <w:rStyle w:val="Hyperlink"/>
            <w:noProof/>
          </w:rPr>
          <w:instrText xml:space="preserve"> </w:instrText>
        </w:r>
        <w:r w:rsidRPr="00346FED">
          <w:rPr>
            <w:rStyle w:val="Hyperlink"/>
            <w:noProof/>
          </w:rPr>
          <w:fldChar w:fldCharType="separate"/>
        </w:r>
        <w:r w:rsidRPr="00346FED">
          <w:rPr>
            <w:rStyle w:val="Hyperlink"/>
            <w:noProof/>
          </w:rPr>
          <w:t>5.3</w:t>
        </w:r>
        <w:r>
          <w:rPr>
            <w:rFonts w:asciiTheme="minorHAnsi" w:hAnsiTheme="minorHAnsi" w:cstheme="minorBidi"/>
            <w:bCs w:val="0"/>
            <w:smallCaps w:val="0"/>
            <w:noProof/>
            <w:color w:val="auto"/>
            <w:sz w:val="22"/>
            <w:szCs w:val="22"/>
          </w:rPr>
          <w:tab/>
        </w:r>
        <w:r w:rsidRPr="00346FED">
          <w:rPr>
            <w:rStyle w:val="Hyperlink"/>
            <w:noProof/>
          </w:rPr>
          <w:t>Data management</w:t>
        </w:r>
        <w:r>
          <w:rPr>
            <w:noProof/>
            <w:webHidden/>
          </w:rPr>
          <w:tab/>
        </w:r>
        <w:r>
          <w:rPr>
            <w:noProof/>
            <w:webHidden/>
          </w:rPr>
          <w:fldChar w:fldCharType="begin"/>
        </w:r>
        <w:r>
          <w:rPr>
            <w:noProof/>
            <w:webHidden/>
          </w:rPr>
          <w:instrText xml:space="preserve"> PAGEREF _Toc142042573 \h </w:instrText>
        </w:r>
      </w:ins>
      <w:r>
        <w:rPr>
          <w:noProof/>
          <w:webHidden/>
        </w:rPr>
      </w:r>
      <w:r>
        <w:rPr>
          <w:noProof/>
          <w:webHidden/>
        </w:rPr>
        <w:fldChar w:fldCharType="separate"/>
      </w:r>
      <w:ins w:id="135" w:author="Leon Peto" w:date="2023-08-04T11:55:00Z">
        <w:r>
          <w:rPr>
            <w:noProof/>
            <w:webHidden/>
          </w:rPr>
          <w:t>19</w:t>
        </w:r>
        <w:r>
          <w:rPr>
            <w:noProof/>
            <w:webHidden/>
          </w:rPr>
          <w:fldChar w:fldCharType="end"/>
        </w:r>
        <w:r w:rsidRPr="00346FED">
          <w:rPr>
            <w:rStyle w:val="Hyperlink"/>
            <w:noProof/>
          </w:rPr>
          <w:fldChar w:fldCharType="end"/>
        </w:r>
      </w:ins>
    </w:p>
    <w:p w14:paraId="658BD059" w14:textId="2867C569" w:rsidR="00631E31" w:rsidRDefault="00631E31">
      <w:pPr>
        <w:pStyle w:val="TOC2"/>
        <w:rPr>
          <w:ins w:id="136" w:author="Leon Peto" w:date="2023-08-04T11:55:00Z"/>
          <w:rFonts w:asciiTheme="minorHAnsi" w:hAnsiTheme="minorHAnsi" w:cstheme="minorBidi"/>
          <w:bCs w:val="0"/>
          <w:smallCaps w:val="0"/>
          <w:noProof/>
          <w:color w:val="auto"/>
          <w:sz w:val="22"/>
          <w:szCs w:val="22"/>
        </w:rPr>
      </w:pPr>
      <w:ins w:id="137"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"_Toc142042574"</w:instrText>
        </w:r>
        <w:r w:rsidRPr="00346FED">
          <w:rPr>
            <w:rStyle w:val="Hyperlink"/>
            <w:noProof/>
          </w:rPr>
          <w:instrText xml:space="preserve"> </w:instrText>
        </w:r>
        <w:r w:rsidRPr="00346FED">
          <w:rPr>
            <w:rStyle w:val="Hyperlink"/>
            <w:noProof/>
          </w:rPr>
          <w:fldChar w:fldCharType="separate"/>
        </w:r>
        <w:r w:rsidRPr="00346FED">
          <w:rPr>
            <w:rStyle w:val="Hyperlink"/>
            <w:noProof/>
          </w:rPr>
          <w:t>5.4</w:t>
        </w:r>
        <w:r>
          <w:rPr>
            <w:rFonts w:asciiTheme="minorHAnsi" w:hAnsiTheme="minorHAnsi" w:cstheme="minorBidi"/>
            <w:bCs w:val="0"/>
            <w:smallCaps w:val="0"/>
            <w:noProof/>
            <w:color w:val="auto"/>
            <w:sz w:val="22"/>
            <w:szCs w:val="22"/>
          </w:rPr>
          <w:tab/>
        </w:r>
        <w:r w:rsidRPr="00346FED">
          <w:rPr>
            <w:rStyle w:val="Hyperlink"/>
            <w:noProof/>
          </w:rPr>
          <w:t>Source documents and archiving</w:t>
        </w:r>
        <w:r>
          <w:rPr>
            <w:noProof/>
            <w:webHidden/>
          </w:rPr>
          <w:tab/>
        </w:r>
        <w:r>
          <w:rPr>
            <w:noProof/>
            <w:webHidden/>
          </w:rPr>
          <w:fldChar w:fldCharType="begin"/>
        </w:r>
        <w:r>
          <w:rPr>
            <w:noProof/>
            <w:webHidden/>
          </w:rPr>
          <w:instrText xml:space="preserve"> PAGEREF _Toc142042574 \h </w:instrText>
        </w:r>
      </w:ins>
      <w:r>
        <w:rPr>
          <w:noProof/>
          <w:webHidden/>
        </w:rPr>
      </w:r>
      <w:r>
        <w:rPr>
          <w:noProof/>
          <w:webHidden/>
        </w:rPr>
        <w:fldChar w:fldCharType="separate"/>
      </w:r>
      <w:ins w:id="138" w:author="Leon Peto" w:date="2023-08-04T11:55:00Z">
        <w:r>
          <w:rPr>
            <w:noProof/>
            <w:webHidden/>
          </w:rPr>
          <w:t>19</w:t>
        </w:r>
        <w:r>
          <w:rPr>
            <w:noProof/>
            <w:webHidden/>
          </w:rPr>
          <w:fldChar w:fldCharType="end"/>
        </w:r>
        <w:r w:rsidRPr="00346FED">
          <w:rPr>
            <w:rStyle w:val="Hyperlink"/>
            <w:noProof/>
          </w:rPr>
          <w:fldChar w:fldCharType="end"/>
        </w:r>
      </w:ins>
    </w:p>
    <w:p w14:paraId="3FC4DAEC" w14:textId="6B4847AE" w:rsidR="00631E31" w:rsidRDefault="00631E31">
      <w:pPr>
        <w:pStyle w:val="TOC1"/>
        <w:rPr>
          <w:ins w:id="139" w:author="Leon Peto" w:date="2023-08-04T11:55:00Z"/>
          <w:rFonts w:asciiTheme="minorHAnsi" w:hAnsiTheme="minorHAnsi" w:cstheme="minorBidi"/>
          <w:b w:val="0"/>
          <w:caps w:val="0"/>
          <w:noProof/>
          <w:color w:val="auto"/>
          <w:sz w:val="22"/>
          <w:szCs w:val="22"/>
        </w:rPr>
      </w:pPr>
      <w:ins w:id="140"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"_Toc142042575"</w:instrText>
        </w:r>
        <w:r w:rsidRPr="00346FED">
          <w:rPr>
            <w:rStyle w:val="Hyperlink"/>
            <w:noProof/>
          </w:rPr>
          <w:instrText xml:space="preserve"> </w:instrText>
        </w:r>
        <w:r w:rsidRPr="00346FED">
          <w:rPr>
            <w:rStyle w:val="Hyperlink"/>
            <w:noProof/>
          </w:rPr>
          <w:fldChar w:fldCharType="separate"/>
        </w:r>
        <w:r w:rsidRPr="00346FED">
          <w:rPr>
            <w:rStyle w:val="Hyperlink"/>
            <w:noProof/>
          </w:rPr>
          <w:t>6</w:t>
        </w:r>
        <w:r>
          <w:rPr>
            <w:rFonts w:asciiTheme="minorHAnsi" w:hAnsiTheme="minorHAnsi" w:cstheme="minorBidi"/>
            <w:b w:val="0"/>
            <w:caps w:val="0"/>
            <w:noProof/>
            <w:color w:val="auto"/>
            <w:sz w:val="22"/>
            <w:szCs w:val="22"/>
          </w:rPr>
          <w:tab/>
        </w:r>
        <w:r w:rsidRPr="00346FED">
          <w:rPr>
            <w:rStyle w:val="Hyperlink"/>
            <w:noProof/>
          </w:rPr>
          <w:t>Operational and Administrative Details</w:t>
        </w:r>
        <w:r>
          <w:rPr>
            <w:noProof/>
            <w:webHidden/>
          </w:rPr>
          <w:tab/>
        </w:r>
        <w:r>
          <w:rPr>
            <w:noProof/>
            <w:webHidden/>
          </w:rPr>
          <w:fldChar w:fldCharType="begin"/>
        </w:r>
        <w:r>
          <w:rPr>
            <w:noProof/>
            <w:webHidden/>
          </w:rPr>
          <w:instrText xml:space="preserve"> PAGEREF _Toc142042575 \h </w:instrText>
        </w:r>
      </w:ins>
      <w:r>
        <w:rPr>
          <w:noProof/>
          <w:webHidden/>
        </w:rPr>
      </w:r>
      <w:r>
        <w:rPr>
          <w:noProof/>
          <w:webHidden/>
        </w:rPr>
        <w:fldChar w:fldCharType="separate"/>
      </w:r>
      <w:ins w:id="141" w:author="Leon Peto" w:date="2023-08-04T11:55:00Z">
        <w:r>
          <w:rPr>
            <w:noProof/>
            <w:webHidden/>
          </w:rPr>
          <w:t>19</w:t>
        </w:r>
        <w:r>
          <w:rPr>
            <w:noProof/>
            <w:webHidden/>
          </w:rPr>
          <w:fldChar w:fldCharType="end"/>
        </w:r>
        <w:r w:rsidRPr="00346FED">
          <w:rPr>
            <w:rStyle w:val="Hyperlink"/>
            <w:noProof/>
          </w:rPr>
          <w:fldChar w:fldCharType="end"/>
        </w:r>
      </w:ins>
    </w:p>
    <w:p w14:paraId="7E0F5B7C" w14:textId="13B926F2" w:rsidR="00631E31" w:rsidRDefault="00631E31">
      <w:pPr>
        <w:pStyle w:val="TOC2"/>
        <w:rPr>
          <w:ins w:id="142" w:author="Leon Peto" w:date="2023-08-04T11:55:00Z"/>
          <w:rFonts w:asciiTheme="minorHAnsi" w:hAnsiTheme="minorHAnsi" w:cstheme="minorBidi"/>
          <w:bCs w:val="0"/>
          <w:smallCaps w:val="0"/>
          <w:noProof/>
          <w:color w:val="auto"/>
          <w:sz w:val="22"/>
          <w:szCs w:val="22"/>
        </w:rPr>
      </w:pPr>
      <w:ins w:id="143"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"_Toc142042576"</w:instrText>
        </w:r>
        <w:r w:rsidRPr="00346FED">
          <w:rPr>
            <w:rStyle w:val="Hyperlink"/>
            <w:noProof/>
          </w:rPr>
          <w:instrText xml:space="preserve"> </w:instrText>
        </w:r>
        <w:r w:rsidRPr="00346FED">
          <w:rPr>
            <w:rStyle w:val="Hyperlink"/>
            <w:noProof/>
          </w:rPr>
          <w:fldChar w:fldCharType="separate"/>
        </w:r>
        <w:r w:rsidRPr="00346FED">
          <w:rPr>
            <w:rStyle w:val="Hyperlink"/>
            <w:noProof/>
          </w:rPr>
          <w:t>6.1</w:t>
        </w:r>
        <w:r>
          <w:rPr>
            <w:rFonts w:asciiTheme="minorHAnsi" w:hAnsiTheme="minorHAnsi" w:cstheme="minorBidi"/>
            <w:bCs w:val="0"/>
            <w:smallCaps w:val="0"/>
            <w:noProof/>
            <w:color w:val="auto"/>
            <w:sz w:val="22"/>
            <w:szCs w:val="22"/>
          </w:rPr>
          <w:tab/>
        </w:r>
        <w:r w:rsidRPr="00346FED">
          <w:rPr>
            <w:rStyle w:val="Hyperlink"/>
            <w:noProof/>
          </w:rPr>
          <w:t>Sponsor and coordination</w:t>
        </w:r>
        <w:r>
          <w:rPr>
            <w:noProof/>
            <w:webHidden/>
          </w:rPr>
          <w:tab/>
        </w:r>
        <w:r>
          <w:rPr>
            <w:noProof/>
            <w:webHidden/>
          </w:rPr>
          <w:fldChar w:fldCharType="begin"/>
        </w:r>
        <w:r>
          <w:rPr>
            <w:noProof/>
            <w:webHidden/>
          </w:rPr>
          <w:instrText xml:space="preserve"> PAGEREF _Toc142042576 \h </w:instrText>
        </w:r>
      </w:ins>
      <w:r>
        <w:rPr>
          <w:noProof/>
          <w:webHidden/>
        </w:rPr>
      </w:r>
      <w:r>
        <w:rPr>
          <w:noProof/>
          <w:webHidden/>
        </w:rPr>
        <w:fldChar w:fldCharType="separate"/>
      </w:r>
      <w:ins w:id="144" w:author="Leon Peto" w:date="2023-08-04T11:55:00Z">
        <w:r>
          <w:rPr>
            <w:noProof/>
            <w:webHidden/>
          </w:rPr>
          <w:t>19</w:t>
        </w:r>
        <w:r>
          <w:rPr>
            <w:noProof/>
            <w:webHidden/>
          </w:rPr>
          <w:fldChar w:fldCharType="end"/>
        </w:r>
        <w:r w:rsidRPr="00346FED">
          <w:rPr>
            <w:rStyle w:val="Hyperlink"/>
            <w:noProof/>
          </w:rPr>
          <w:fldChar w:fldCharType="end"/>
        </w:r>
      </w:ins>
    </w:p>
    <w:p w14:paraId="2E359664" w14:textId="5CB4E76A" w:rsidR="00631E31" w:rsidRDefault="00631E31">
      <w:pPr>
        <w:pStyle w:val="TOC2"/>
        <w:rPr>
          <w:ins w:id="145" w:author="Leon Peto" w:date="2023-08-04T11:55:00Z"/>
          <w:rFonts w:asciiTheme="minorHAnsi" w:hAnsiTheme="minorHAnsi" w:cstheme="minorBidi"/>
          <w:bCs w:val="0"/>
          <w:smallCaps w:val="0"/>
          <w:noProof/>
          <w:color w:val="auto"/>
          <w:sz w:val="22"/>
          <w:szCs w:val="22"/>
        </w:rPr>
      </w:pPr>
      <w:ins w:id="146"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"_Toc142042577"</w:instrText>
        </w:r>
        <w:r w:rsidRPr="00346FED">
          <w:rPr>
            <w:rStyle w:val="Hyperlink"/>
            <w:noProof/>
          </w:rPr>
          <w:instrText xml:space="preserve"> </w:instrText>
        </w:r>
        <w:r w:rsidRPr="00346FED">
          <w:rPr>
            <w:rStyle w:val="Hyperlink"/>
            <w:noProof/>
          </w:rPr>
          <w:fldChar w:fldCharType="separate"/>
        </w:r>
        <w:r w:rsidRPr="00346FED">
          <w:rPr>
            <w:rStyle w:val="Hyperlink"/>
            <w:noProof/>
          </w:rPr>
          <w:t>6.2</w:t>
        </w:r>
        <w:r>
          <w:rPr>
            <w:rFonts w:asciiTheme="minorHAnsi" w:hAnsiTheme="minorHAnsi" w:cstheme="minorBidi"/>
            <w:bCs w:val="0"/>
            <w:smallCaps w:val="0"/>
            <w:noProof/>
            <w:color w:val="auto"/>
            <w:sz w:val="22"/>
            <w:szCs w:val="22"/>
          </w:rPr>
          <w:tab/>
        </w:r>
        <w:r w:rsidRPr="00346FED">
          <w:rPr>
            <w:rStyle w:val="Hyperlink"/>
            <w:noProof/>
          </w:rPr>
          <w:t>Funding</w:t>
        </w:r>
        <w:r>
          <w:rPr>
            <w:noProof/>
            <w:webHidden/>
          </w:rPr>
          <w:tab/>
        </w:r>
        <w:r>
          <w:rPr>
            <w:noProof/>
            <w:webHidden/>
          </w:rPr>
          <w:fldChar w:fldCharType="begin"/>
        </w:r>
        <w:r>
          <w:rPr>
            <w:noProof/>
            <w:webHidden/>
          </w:rPr>
          <w:instrText xml:space="preserve"> PAGEREF _Toc142042577 \h </w:instrText>
        </w:r>
      </w:ins>
      <w:r>
        <w:rPr>
          <w:noProof/>
          <w:webHidden/>
        </w:rPr>
      </w:r>
      <w:r>
        <w:rPr>
          <w:noProof/>
          <w:webHidden/>
        </w:rPr>
        <w:fldChar w:fldCharType="separate"/>
      </w:r>
      <w:ins w:id="147" w:author="Leon Peto" w:date="2023-08-04T11:55:00Z">
        <w:r>
          <w:rPr>
            <w:noProof/>
            <w:webHidden/>
          </w:rPr>
          <w:t>20</w:t>
        </w:r>
        <w:r>
          <w:rPr>
            <w:noProof/>
            <w:webHidden/>
          </w:rPr>
          <w:fldChar w:fldCharType="end"/>
        </w:r>
        <w:r w:rsidRPr="00346FED">
          <w:rPr>
            <w:rStyle w:val="Hyperlink"/>
            <w:noProof/>
          </w:rPr>
          <w:fldChar w:fldCharType="end"/>
        </w:r>
      </w:ins>
    </w:p>
    <w:p w14:paraId="58D734FF" w14:textId="30F8AEA3" w:rsidR="00631E31" w:rsidRDefault="00631E31">
      <w:pPr>
        <w:pStyle w:val="TOC2"/>
        <w:rPr>
          <w:ins w:id="148" w:author="Leon Peto" w:date="2023-08-04T11:55:00Z"/>
          <w:rFonts w:asciiTheme="minorHAnsi" w:hAnsiTheme="minorHAnsi" w:cstheme="minorBidi"/>
          <w:bCs w:val="0"/>
          <w:smallCaps w:val="0"/>
          <w:noProof/>
          <w:color w:val="auto"/>
          <w:sz w:val="22"/>
          <w:szCs w:val="22"/>
        </w:rPr>
      </w:pPr>
      <w:ins w:id="149"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"_Toc142042578"</w:instrText>
        </w:r>
        <w:r w:rsidRPr="00346FED">
          <w:rPr>
            <w:rStyle w:val="Hyperlink"/>
            <w:noProof/>
          </w:rPr>
          <w:instrText xml:space="preserve"> </w:instrText>
        </w:r>
        <w:r w:rsidRPr="00346FED">
          <w:rPr>
            <w:rStyle w:val="Hyperlink"/>
            <w:noProof/>
          </w:rPr>
          <w:fldChar w:fldCharType="separate"/>
        </w:r>
        <w:r w:rsidRPr="00346FED">
          <w:rPr>
            <w:rStyle w:val="Hyperlink"/>
            <w:noProof/>
          </w:rPr>
          <w:t>6.3</w:t>
        </w:r>
        <w:r>
          <w:rPr>
            <w:rFonts w:asciiTheme="minorHAnsi" w:hAnsiTheme="minorHAnsi" w:cstheme="minorBidi"/>
            <w:bCs w:val="0"/>
            <w:smallCaps w:val="0"/>
            <w:noProof/>
            <w:color w:val="auto"/>
            <w:sz w:val="22"/>
            <w:szCs w:val="22"/>
          </w:rPr>
          <w:tab/>
        </w:r>
        <w:r w:rsidRPr="00346FED">
          <w:rPr>
            <w:rStyle w:val="Hyperlink"/>
            <w:noProof/>
          </w:rPr>
          <w:t>Indemnity</w:t>
        </w:r>
        <w:r>
          <w:rPr>
            <w:noProof/>
            <w:webHidden/>
          </w:rPr>
          <w:tab/>
        </w:r>
        <w:r>
          <w:rPr>
            <w:noProof/>
            <w:webHidden/>
          </w:rPr>
          <w:fldChar w:fldCharType="begin"/>
        </w:r>
        <w:r>
          <w:rPr>
            <w:noProof/>
            <w:webHidden/>
          </w:rPr>
          <w:instrText xml:space="preserve"> PAGEREF _Toc142042578 \h </w:instrText>
        </w:r>
      </w:ins>
      <w:r>
        <w:rPr>
          <w:noProof/>
          <w:webHidden/>
        </w:rPr>
      </w:r>
      <w:r>
        <w:rPr>
          <w:noProof/>
          <w:webHidden/>
        </w:rPr>
        <w:fldChar w:fldCharType="separate"/>
      </w:r>
      <w:ins w:id="150" w:author="Leon Peto" w:date="2023-08-04T11:55:00Z">
        <w:r>
          <w:rPr>
            <w:noProof/>
            <w:webHidden/>
          </w:rPr>
          <w:t>20</w:t>
        </w:r>
        <w:r>
          <w:rPr>
            <w:noProof/>
            <w:webHidden/>
          </w:rPr>
          <w:fldChar w:fldCharType="end"/>
        </w:r>
        <w:r w:rsidRPr="00346FED">
          <w:rPr>
            <w:rStyle w:val="Hyperlink"/>
            <w:noProof/>
          </w:rPr>
          <w:fldChar w:fldCharType="end"/>
        </w:r>
      </w:ins>
    </w:p>
    <w:p w14:paraId="5318FD17" w14:textId="50BB3105" w:rsidR="00631E31" w:rsidRDefault="00631E31">
      <w:pPr>
        <w:pStyle w:val="TOC2"/>
        <w:rPr>
          <w:ins w:id="151" w:author="Leon Peto" w:date="2023-08-04T11:55:00Z"/>
          <w:rFonts w:asciiTheme="minorHAnsi" w:hAnsiTheme="minorHAnsi" w:cstheme="minorBidi"/>
          <w:bCs w:val="0"/>
          <w:smallCaps w:val="0"/>
          <w:noProof/>
          <w:color w:val="auto"/>
          <w:sz w:val="22"/>
          <w:szCs w:val="22"/>
        </w:rPr>
      </w:pPr>
      <w:ins w:id="152"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"_Toc142042579"</w:instrText>
        </w:r>
        <w:r w:rsidRPr="00346FED">
          <w:rPr>
            <w:rStyle w:val="Hyperlink"/>
            <w:noProof/>
          </w:rPr>
          <w:instrText xml:space="preserve"> </w:instrText>
        </w:r>
        <w:r w:rsidRPr="00346FED">
          <w:rPr>
            <w:rStyle w:val="Hyperlink"/>
            <w:noProof/>
          </w:rPr>
          <w:fldChar w:fldCharType="separate"/>
        </w:r>
        <w:r w:rsidRPr="00346FED">
          <w:rPr>
            <w:rStyle w:val="Hyperlink"/>
            <w:noProof/>
          </w:rPr>
          <w:t>6.4</w:t>
        </w:r>
        <w:r>
          <w:rPr>
            <w:rFonts w:asciiTheme="minorHAnsi" w:hAnsiTheme="minorHAnsi" w:cstheme="minorBidi"/>
            <w:bCs w:val="0"/>
            <w:smallCaps w:val="0"/>
            <w:noProof/>
            <w:color w:val="auto"/>
            <w:sz w:val="22"/>
            <w:szCs w:val="22"/>
          </w:rPr>
          <w:tab/>
        </w:r>
        <w:r w:rsidRPr="00346FED">
          <w:rPr>
            <w:rStyle w:val="Hyperlink"/>
            <w:noProof/>
          </w:rPr>
          <w:t>Local Clinical Centres</w:t>
        </w:r>
        <w:r>
          <w:rPr>
            <w:noProof/>
            <w:webHidden/>
          </w:rPr>
          <w:tab/>
        </w:r>
        <w:r>
          <w:rPr>
            <w:noProof/>
            <w:webHidden/>
          </w:rPr>
          <w:fldChar w:fldCharType="begin"/>
        </w:r>
        <w:r>
          <w:rPr>
            <w:noProof/>
            <w:webHidden/>
          </w:rPr>
          <w:instrText xml:space="preserve"> PAGEREF _Toc142042579 \h </w:instrText>
        </w:r>
      </w:ins>
      <w:r>
        <w:rPr>
          <w:noProof/>
          <w:webHidden/>
        </w:rPr>
      </w:r>
      <w:r>
        <w:rPr>
          <w:noProof/>
          <w:webHidden/>
        </w:rPr>
        <w:fldChar w:fldCharType="separate"/>
      </w:r>
      <w:ins w:id="153" w:author="Leon Peto" w:date="2023-08-04T11:55:00Z">
        <w:r>
          <w:rPr>
            <w:noProof/>
            <w:webHidden/>
          </w:rPr>
          <w:t>20</w:t>
        </w:r>
        <w:r>
          <w:rPr>
            <w:noProof/>
            <w:webHidden/>
          </w:rPr>
          <w:fldChar w:fldCharType="end"/>
        </w:r>
        <w:r w:rsidRPr="00346FED">
          <w:rPr>
            <w:rStyle w:val="Hyperlink"/>
            <w:noProof/>
          </w:rPr>
          <w:fldChar w:fldCharType="end"/>
        </w:r>
      </w:ins>
    </w:p>
    <w:p w14:paraId="00B24F20" w14:textId="5DA3F22F" w:rsidR="00631E31" w:rsidRDefault="00631E31">
      <w:pPr>
        <w:pStyle w:val="TOC2"/>
        <w:rPr>
          <w:ins w:id="154" w:author="Leon Peto" w:date="2023-08-04T11:55:00Z"/>
          <w:rFonts w:asciiTheme="minorHAnsi" w:hAnsiTheme="minorHAnsi" w:cstheme="minorBidi"/>
          <w:bCs w:val="0"/>
          <w:smallCaps w:val="0"/>
          <w:noProof/>
          <w:color w:val="auto"/>
          <w:sz w:val="22"/>
          <w:szCs w:val="22"/>
        </w:rPr>
      </w:pPr>
      <w:ins w:id="155"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"_Toc142042580"</w:instrText>
        </w:r>
        <w:r w:rsidRPr="00346FED">
          <w:rPr>
            <w:rStyle w:val="Hyperlink"/>
            <w:noProof/>
          </w:rPr>
          <w:instrText xml:space="preserve"> </w:instrText>
        </w:r>
        <w:r w:rsidRPr="00346FED">
          <w:rPr>
            <w:rStyle w:val="Hyperlink"/>
            <w:noProof/>
          </w:rPr>
          <w:fldChar w:fldCharType="separate"/>
        </w:r>
        <w:r w:rsidRPr="00346FED">
          <w:rPr>
            <w:rStyle w:val="Hyperlink"/>
            <w:noProof/>
          </w:rPr>
          <w:t>6.5</w:t>
        </w:r>
        <w:r>
          <w:rPr>
            <w:rFonts w:asciiTheme="minorHAnsi" w:hAnsiTheme="minorHAnsi" w:cstheme="minorBidi"/>
            <w:bCs w:val="0"/>
            <w:smallCaps w:val="0"/>
            <w:noProof/>
            <w:color w:val="auto"/>
            <w:sz w:val="22"/>
            <w:szCs w:val="22"/>
          </w:rPr>
          <w:tab/>
        </w:r>
        <w:r w:rsidRPr="00346FED">
          <w:rPr>
            <w:rStyle w:val="Hyperlink"/>
            <w:noProof/>
          </w:rPr>
          <w:t>Supply of study treatments</w:t>
        </w:r>
        <w:r>
          <w:rPr>
            <w:noProof/>
            <w:webHidden/>
          </w:rPr>
          <w:tab/>
        </w:r>
        <w:r>
          <w:rPr>
            <w:noProof/>
            <w:webHidden/>
          </w:rPr>
          <w:fldChar w:fldCharType="begin"/>
        </w:r>
        <w:r>
          <w:rPr>
            <w:noProof/>
            <w:webHidden/>
          </w:rPr>
          <w:instrText xml:space="preserve"> PAGEREF _Toc142042580 \h </w:instrText>
        </w:r>
      </w:ins>
      <w:r>
        <w:rPr>
          <w:noProof/>
          <w:webHidden/>
        </w:rPr>
      </w:r>
      <w:r>
        <w:rPr>
          <w:noProof/>
          <w:webHidden/>
        </w:rPr>
        <w:fldChar w:fldCharType="separate"/>
      </w:r>
      <w:ins w:id="156" w:author="Leon Peto" w:date="2023-08-04T11:55:00Z">
        <w:r>
          <w:rPr>
            <w:noProof/>
            <w:webHidden/>
          </w:rPr>
          <w:t>20</w:t>
        </w:r>
        <w:r>
          <w:rPr>
            <w:noProof/>
            <w:webHidden/>
          </w:rPr>
          <w:fldChar w:fldCharType="end"/>
        </w:r>
        <w:r w:rsidRPr="00346FED">
          <w:rPr>
            <w:rStyle w:val="Hyperlink"/>
            <w:noProof/>
          </w:rPr>
          <w:fldChar w:fldCharType="end"/>
        </w:r>
      </w:ins>
    </w:p>
    <w:p w14:paraId="53922417" w14:textId="32891FE7" w:rsidR="00631E31" w:rsidRDefault="00631E31">
      <w:pPr>
        <w:pStyle w:val="TOC2"/>
        <w:rPr>
          <w:ins w:id="157" w:author="Leon Peto" w:date="2023-08-04T11:55:00Z"/>
          <w:rFonts w:asciiTheme="minorHAnsi" w:hAnsiTheme="minorHAnsi" w:cstheme="minorBidi"/>
          <w:bCs w:val="0"/>
          <w:smallCaps w:val="0"/>
          <w:noProof/>
          <w:color w:val="auto"/>
          <w:sz w:val="22"/>
          <w:szCs w:val="22"/>
        </w:rPr>
      </w:pPr>
      <w:ins w:id="158"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"_Toc142042581"</w:instrText>
        </w:r>
        <w:r w:rsidRPr="00346FED">
          <w:rPr>
            <w:rStyle w:val="Hyperlink"/>
            <w:noProof/>
          </w:rPr>
          <w:instrText xml:space="preserve"> </w:instrText>
        </w:r>
        <w:r w:rsidRPr="00346FED">
          <w:rPr>
            <w:rStyle w:val="Hyperlink"/>
            <w:noProof/>
          </w:rPr>
          <w:fldChar w:fldCharType="separate"/>
        </w:r>
        <w:r w:rsidRPr="00346FED">
          <w:rPr>
            <w:rStyle w:val="Hyperlink"/>
            <w:noProof/>
          </w:rPr>
          <w:t>6.6</w:t>
        </w:r>
        <w:r>
          <w:rPr>
            <w:rFonts w:asciiTheme="minorHAnsi" w:hAnsiTheme="minorHAnsi" w:cstheme="minorBidi"/>
            <w:bCs w:val="0"/>
            <w:smallCaps w:val="0"/>
            <w:noProof/>
            <w:color w:val="auto"/>
            <w:sz w:val="22"/>
            <w:szCs w:val="22"/>
          </w:rPr>
          <w:tab/>
        </w:r>
        <w:r w:rsidRPr="00346FED">
          <w:rPr>
            <w:rStyle w:val="Hyperlink"/>
            <w:noProof/>
          </w:rPr>
          <w:t>End of trial</w:t>
        </w:r>
        <w:r>
          <w:rPr>
            <w:noProof/>
            <w:webHidden/>
          </w:rPr>
          <w:tab/>
        </w:r>
        <w:r>
          <w:rPr>
            <w:noProof/>
            <w:webHidden/>
          </w:rPr>
          <w:fldChar w:fldCharType="begin"/>
        </w:r>
        <w:r>
          <w:rPr>
            <w:noProof/>
            <w:webHidden/>
          </w:rPr>
          <w:instrText xml:space="preserve"> PAGEREF _Toc142042581 \h </w:instrText>
        </w:r>
      </w:ins>
      <w:r>
        <w:rPr>
          <w:noProof/>
          <w:webHidden/>
        </w:rPr>
      </w:r>
      <w:r>
        <w:rPr>
          <w:noProof/>
          <w:webHidden/>
        </w:rPr>
        <w:fldChar w:fldCharType="separate"/>
      </w:r>
      <w:ins w:id="159" w:author="Leon Peto" w:date="2023-08-04T11:55:00Z">
        <w:r>
          <w:rPr>
            <w:noProof/>
            <w:webHidden/>
          </w:rPr>
          <w:t>20</w:t>
        </w:r>
        <w:r>
          <w:rPr>
            <w:noProof/>
            <w:webHidden/>
          </w:rPr>
          <w:fldChar w:fldCharType="end"/>
        </w:r>
        <w:r w:rsidRPr="00346FED">
          <w:rPr>
            <w:rStyle w:val="Hyperlink"/>
            <w:noProof/>
          </w:rPr>
          <w:fldChar w:fldCharType="end"/>
        </w:r>
      </w:ins>
    </w:p>
    <w:p w14:paraId="287F594E" w14:textId="432FDC91" w:rsidR="00631E31" w:rsidRDefault="00631E31">
      <w:pPr>
        <w:pStyle w:val="TOC2"/>
        <w:rPr>
          <w:ins w:id="160" w:author="Leon Peto" w:date="2023-08-04T11:55:00Z"/>
          <w:rFonts w:asciiTheme="minorHAnsi" w:hAnsiTheme="minorHAnsi" w:cstheme="minorBidi"/>
          <w:bCs w:val="0"/>
          <w:smallCaps w:val="0"/>
          <w:noProof/>
          <w:color w:val="auto"/>
          <w:sz w:val="22"/>
          <w:szCs w:val="22"/>
        </w:rPr>
      </w:pPr>
      <w:ins w:id="161"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"_Toc142042582"</w:instrText>
        </w:r>
        <w:r w:rsidRPr="00346FED">
          <w:rPr>
            <w:rStyle w:val="Hyperlink"/>
            <w:noProof/>
          </w:rPr>
          <w:instrText xml:space="preserve"> </w:instrText>
        </w:r>
        <w:r w:rsidRPr="00346FED">
          <w:rPr>
            <w:rStyle w:val="Hyperlink"/>
            <w:noProof/>
          </w:rPr>
          <w:fldChar w:fldCharType="separate"/>
        </w:r>
        <w:r w:rsidRPr="00346FED">
          <w:rPr>
            <w:rStyle w:val="Hyperlink"/>
            <w:noProof/>
          </w:rPr>
          <w:t>6.7</w:t>
        </w:r>
        <w:r>
          <w:rPr>
            <w:rFonts w:asciiTheme="minorHAnsi" w:hAnsiTheme="minorHAnsi" w:cstheme="minorBidi"/>
            <w:bCs w:val="0"/>
            <w:smallCaps w:val="0"/>
            <w:noProof/>
            <w:color w:val="auto"/>
            <w:sz w:val="22"/>
            <w:szCs w:val="22"/>
          </w:rPr>
          <w:tab/>
        </w:r>
        <w:r w:rsidRPr="00346FED">
          <w:rPr>
            <w:rStyle w:val="Hyperlink"/>
            <w:noProof/>
          </w:rPr>
          <w:t>Publications and reports</w:t>
        </w:r>
        <w:r>
          <w:rPr>
            <w:noProof/>
            <w:webHidden/>
          </w:rPr>
          <w:tab/>
        </w:r>
        <w:r>
          <w:rPr>
            <w:noProof/>
            <w:webHidden/>
          </w:rPr>
          <w:fldChar w:fldCharType="begin"/>
        </w:r>
        <w:r>
          <w:rPr>
            <w:noProof/>
            <w:webHidden/>
          </w:rPr>
          <w:instrText xml:space="preserve"> PAGEREF _Toc142042582 \h </w:instrText>
        </w:r>
      </w:ins>
      <w:r>
        <w:rPr>
          <w:noProof/>
          <w:webHidden/>
        </w:rPr>
      </w:r>
      <w:r>
        <w:rPr>
          <w:noProof/>
          <w:webHidden/>
        </w:rPr>
        <w:fldChar w:fldCharType="separate"/>
      </w:r>
      <w:ins w:id="162" w:author="Leon Peto" w:date="2023-08-04T11:55:00Z">
        <w:r>
          <w:rPr>
            <w:noProof/>
            <w:webHidden/>
          </w:rPr>
          <w:t>21</w:t>
        </w:r>
        <w:r>
          <w:rPr>
            <w:noProof/>
            <w:webHidden/>
          </w:rPr>
          <w:fldChar w:fldCharType="end"/>
        </w:r>
        <w:r w:rsidRPr="00346FED">
          <w:rPr>
            <w:rStyle w:val="Hyperlink"/>
            <w:noProof/>
          </w:rPr>
          <w:fldChar w:fldCharType="end"/>
        </w:r>
      </w:ins>
    </w:p>
    <w:p w14:paraId="3891C733" w14:textId="24B98ECE" w:rsidR="00631E31" w:rsidRDefault="00631E31">
      <w:pPr>
        <w:pStyle w:val="TOC2"/>
        <w:rPr>
          <w:ins w:id="163" w:author="Leon Peto" w:date="2023-08-04T11:55:00Z"/>
          <w:rFonts w:asciiTheme="minorHAnsi" w:hAnsiTheme="minorHAnsi" w:cstheme="minorBidi"/>
          <w:bCs w:val="0"/>
          <w:smallCaps w:val="0"/>
          <w:noProof/>
          <w:color w:val="auto"/>
          <w:sz w:val="22"/>
          <w:szCs w:val="22"/>
        </w:rPr>
      </w:pPr>
      <w:ins w:id="164"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"_Toc142042583"</w:instrText>
        </w:r>
        <w:r w:rsidRPr="00346FED">
          <w:rPr>
            <w:rStyle w:val="Hyperlink"/>
            <w:noProof/>
          </w:rPr>
          <w:instrText xml:space="preserve"> </w:instrText>
        </w:r>
        <w:r w:rsidRPr="00346FED">
          <w:rPr>
            <w:rStyle w:val="Hyperlink"/>
            <w:noProof/>
          </w:rPr>
          <w:fldChar w:fldCharType="separate"/>
        </w:r>
        <w:r w:rsidRPr="00346FED">
          <w:rPr>
            <w:rStyle w:val="Hyperlink"/>
            <w:noProof/>
          </w:rPr>
          <w:t>6.8</w:t>
        </w:r>
        <w:r>
          <w:rPr>
            <w:rFonts w:asciiTheme="minorHAnsi" w:hAnsiTheme="minorHAnsi" w:cstheme="minorBidi"/>
            <w:bCs w:val="0"/>
            <w:smallCaps w:val="0"/>
            <w:noProof/>
            <w:color w:val="auto"/>
            <w:sz w:val="22"/>
            <w:szCs w:val="22"/>
          </w:rPr>
          <w:tab/>
        </w:r>
        <w:r w:rsidRPr="00346FED">
          <w:rPr>
            <w:rStyle w:val="Hyperlink"/>
            <w:noProof/>
          </w:rPr>
          <w:t>Substudies</w:t>
        </w:r>
        <w:r>
          <w:rPr>
            <w:noProof/>
            <w:webHidden/>
          </w:rPr>
          <w:tab/>
        </w:r>
        <w:r>
          <w:rPr>
            <w:noProof/>
            <w:webHidden/>
          </w:rPr>
          <w:fldChar w:fldCharType="begin"/>
        </w:r>
        <w:r>
          <w:rPr>
            <w:noProof/>
            <w:webHidden/>
          </w:rPr>
          <w:instrText xml:space="preserve"> PAGEREF _Toc142042583 \h </w:instrText>
        </w:r>
      </w:ins>
      <w:r>
        <w:rPr>
          <w:noProof/>
          <w:webHidden/>
        </w:rPr>
      </w:r>
      <w:r>
        <w:rPr>
          <w:noProof/>
          <w:webHidden/>
        </w:rPr>
        <w:fldChar w:fldCharType="separate"/>
      </w:r>
      <w:ins w:id="165" w:author="Leon Peto" w:date="2023-08-04T11:55:00Z">
        <w:r>
          <w:rPr>
            <w:noProof/>
            <w:webHidden/>
          </w:rPr>
          <w:t>21</w:t>
        </w:r>
        <w:r>
          <w:rPr>
            <w:noProof/>
            <w:webHidden/>
          </w:rPr>
          <w:fldChar w:fldCharType="end"/>
        </w:r>
        <w:r w:rsidRPr="00346FED">
          <w:rPr>
            <w:rStyle w:val="Hyperlink"/>
            <w:noProof/>
          </w:rPr>
          <w:fldChar w:fldCharType="end"/>
        </w:r>
      </w:ins>
    </w:p>
    <w:p w14:paraId="4B93BC67" w14:textId="0D630C77" w:rsidR="00631E31" w:rsidRDefault="00631E31">
      <w:pPr>
        <w:pStyle w:val="TOC1"/>
        <w:rPr>
          <w:ins w:id="166" w:author="Leon Peto" w:date="2023-08-04T11:55:00Z"/>
          <w:rFonts w:asciiTheme="minorHAnsi" w:hAnsiTheme="minorHAnsi" w:cstheme="minorBidi"/>
          <w:b w:val="0"/>
          <w:caps w:val="0"/>
          <w:noProof/>
          <w:color w:val="auto"/>
          <w:sz w:val="22"/>
          <w:szCs w:val="22"/>
        </w:rPr>
      </w:pPr>
      <w:ins w:id="167"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"_Toc142042584"</w:instrText>
        </w:r>
        <w:r w:rsidRPr="00346FED">
          <w:rPr>
            <w:rStyle w:val="Hyperlink"/>
            <w:noProof/>
          </w:rPr>
          <w:instrText xml:space="preserve"> </w:instrText>
        </w:r>
        <w:r w:rsidRPr="00346FED">
          <w:rPr>
            <w:rStyle w:val="Hyperlink"/>
            <w:noProof/>
          </w:rPr>
          <w:fldChar w:fldCharType="separate"/>
        </w:r>
        <w:r w:rsidRPr="00346FED">
          <w:rPr>
            <w:rStyle w:val="Hyperlink"/>
            <w:noProof/>
          </w:rPr>
          <w:t>7</w:t>
        </w:r>
        <w:r>
          <w:rPr>
            <w:rFonts w:asciiTheme="minorHAnsi" w:hAnsiTheme="minorHAnsi" w:cstheme="minorBidi"/>
            <w:b w:val="0"/>
            <w:caps w:val="0"/>
            <w:noProof/>
            <w:color w:val="auto"/>
            <w:sz w:val="22"/>
            <w:szCs w:val="22"/>
          </w:rPr>
          <w:tab/>
        </w:r>
        <w:r w:rsidRPr="00346FED">
          <w:rPr>
            <w:rStyle w:val="Hyperlink"/>
            <w:noProof/>
          </w:rPr>
          <w:t>Version History</w:t>
        </w:r>
        <w:r>
          <w:rPr>
            <w:noProof/>
            <w:webHidden/>
          </w:rPr>
          <w:tab/>
        </w:r>
        <w:r>
          <w:rPr>
            <w:noProof/>
            <w:webHidden/>
          </w:rPr>
          <w:fldChar w:fldCharType="begin"/>
        </w:r>
        <w:r>
          <w:rPr>
            <w:noProof/>
            <w:webHidden/>
          </w:rPr>
          <w:instrText xml:space="preserve"> PAGEREF _Toc142042584 \h </w:instrText>
        </w:r>
      </w:ins>
      <w:r>
        <w:rPr>
          <w:noProof/>
          <w:webHidden/>
        </w:rPr>
      </w:r>
      <w:r>
        <w:rPr>
          <w:noProof/>
          <w:webHidden/>
        </w:rPr>
        <w:fldChar w:fldCharType="separate"/>
      </w:r>
      <w:ins w:id="168" w:author="Leon Peto" w:date="2023-08-04T11:55:00Z">
        <w:r>
          <w:rPr>
            <w:noProof/>
            <w:webHidden/>
          </w:rPr>
          <w:t>22</w:t>
        </w:r>
        <w:r>
          <w:rPr>
            <w:noProof/>
            <w:webHidden/>
          </w:rPr>
          <w:fldChar w:fldCharType="end"/>
        </w:r>
        <w:r w:rsidRPr="00346FED">
          <w:rPr>
            <w:rStyle w:val="Hyperlink"/>
            <w:noProof/>
          </w:rPr>
          <w:fldChar w:fldCharType="end"/>
        </w:r>
      </w:ins>
    </w:p>
    <w:p w14:paraId="7DAFA331" w14:textId="43473FAA" w:rsidR="00631E31" w:rsidRDefault="00631E31">
      <w:pPr>
        <w:pStyle w:val="TOC1"/>
        <w:rPr>
          <w:ins w:id="169" w:author="Leon Peto" w:date="2023-08-04T11:55:00Z"/>
          <w:rFonts w:asciiTheme="minorHAnsi" w:hAnsiTheme="minorHAnsi" w:cstheme="minorBidi"/>
          <w:b w:val="0"/>
          <w:caps w:val="0"/>
          <w:noProof/>
          <w:color w:val="auto"/>
          <w:sz w:val="22"/>
          <w:szCs w:val="22"/>
        </w:rPr>
      </w:pPr>
      <w:ins w:id="170"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"_Toc142042585"</w:instrText>
        </w:r>
        <w:r w:rsidRPr="00346FED">
          <w:rPr>
            <w:rStyle w:val="Hyperlink"/>
            <w:noProof/>
          </w:rPr>
          <w:instrText xml:space="preserve"> </w:instrText>
        </w:r>
        <w:r w:rsidRPr="00346FED">
          <w:rPr>
            <w:rStyle w:val="Hyperlink"/>
            <w:noProof/>
          </w:rPr>
          <w:fldChar w:fldCharType="separate"/>
        </w:r>
        <w:r w:rsidRPr="00346FED">
          <w:rPr>
            <w:rStyle w:val="Hyperlink"/>
            <w:noProof/>
          </w:rPr>
          <w:t>8</w:t>
        </w:r>
        <w:r>
          <w:rPr>
            <w:rFonts w:asciiTheme="minorHAnsi" w:hAnsiTheme="minorHAnsi" w:cstheme="minorBidi"/>
            <w:b w:val="0"/>
            <w:caps w:val="0"/>
            <w:noProof/>
            <w:color w:val="auto"/>
            <w:sz w:val="22"/>
            <w:szCs w:val="22"/>
          </w:rPr>
          <w:tab/>
        </w:r>
        <w:r w:rsidRPr="00346FED">
          <w:rPr>
            <w:rStyle w:val="Hyperlink"/>
            <w:noProof/>
          </w:rPr>
          <w:t>Appendices</w:t>
        </w:r>
        <w:r>
          <w:rPr>
            <w:noProof/>
            <w:webHidden/>
          </w:rPr>
          <w:tab/>
        </w:r>
        <w:r>
          <w:rPr>
            <w:noProof/>
            <w:webHidden/>
          </w:rPr>
          <w:fldChar w:fldCharType="begin"/>
        </w:r>
        <w:r>
          <w:rPr>
            <w:noProof/>
            <w:webHidden/>
          </w:rPr>
          <w:instrText xml:space="preserve"> PAGEREF _Toc142042585 \h </w:instrText>
        </w:r>
      </w:ins>
      <w:r>
        <w:rPr>
          <w:noProof/>
          <w:webHidden/>
        </w:rPr>
      </w:r>
      <w:r>
        <w:rPr>
          <w:noProof/>
          <w:webHidden/>
        </w:rPr>
        <w:fldChar w:fldCharType="separate"/>
      </w:r>
      <w:ins w:id="171" w:author="Leon Peto" w:date="2023-08-04T11:55:00Z">
        <w:r>
          <w:rPr>
            <w:noProof/>
            <w:webHidden/>
          </w:rPr>
          <w:t>25</w:t>
        </w:r>
        <w:r>
          <w:rPr>
            <w:noProof/>
            <w:webHidden/>
          </w:rPr>
          <w:fldChar w:fldCharType="end"/>
        </w:r>
        <w:r w:rsidRPr="00346FED">
          <w:rPr>
            <w:rStyle w:val="Hyperlink"/>
            <w:noProof/>
          </w:rPr>
          <w:fldChar w:fldCharType="end"/>
        </w:r>
      </w:ins>
    </w:p>
    <w:p w14:paraId="56147E98" w14:textId="54E991FC" w:rsidR="00631E31" w:rsidRDefault="00631E31">
      <w:pPr>
        <w:pStyle w:val="TOC2"/>
        <w:rPr>
          <w:ins w:id="172" w:author="Leon Peto" w:date="2023-08-04T11:55:00Z"/>
          <w:rFonts w:asciiTheme="minorHAnsi" w:hAnsiTheme="minorHAnsi" w:cstheme="minorBidi"/>
          <w:bCs w:val="0"/>
          <w:smallCaps w:val="0"/>
          <w:noProof/>
          <w:color w:val="auto"/>
          <w:sz w:val="22"/>
          <w:szCs w:val="22"/>
        </w:rPr>
      </w:pPr>
      <w:ins w:id="173"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"_Toc142042586"</w:instrText>
        </w:r>
        <w:r w:rsidRPr="00346FED">
          <w:rPr>
            <w:rStyle w:val="Hyperlink"/>
            <w:noProof/>
          </w:rPr>
          <w:instrText xml:space="preserve"> </w:instrText>
        </w:r>
        <w:r w:rsidRPr="00346FED">
          <w:rPr>
            <w:rStyle w:val="Hyperlink"/>
            <w:noProof/>
          </w:rPr>
          <w:fldChar w:fldCharType="separate"/>
        </w:r>
        <w:r w:rsidRPr="00346FED">
          <w:rPr>
            <w:rStyle w:val="Hyperlink"/>
            <w:noProof/>
          </w:rPr>
          <w:t>8.1</w:t>
        </w:r>
        <w:r>
          <w:rPr>
            <w:rFonts w:asciiTheme="minorHAnsi" w:hAnsiTheme="minorHAnsi" w:cstheme="minorBidi"/>
            <w:bCs w:val="0"/>
            <w:smallCaps w:val="0"/>
            <w:noProof/>
            <w:color w:val="auto"/>
            <w:sz w:val="22"/>
            <w:szCs w:val="22"/>
          </w:rPr>
          <w:tab/>
        </w:r>
        <w:r w:rsidRPr="00346FED">
          <w:rPr>
            <w:rStyle w:val="Hyperlink"/>
            <w:noProof/>
          </w:rPr>
          <w:t>Appendix 1: Information about the treatment arms</w:t>
        </w:r>
        <w:r>
          <w:rPr>
            <w:noProof/>
            <w:webHidden/>
          </w:rPr>
          <w:tab/>
        </w:r>
        <w:r>
          <w:rPr>
            <w:noProof/>
            <w:webHidden/>
          </w:rPr>
          <w:fldChar w:fldCharType="begin"/>
        </w:r>
        <w:r>
          <w:rPr>
            <w:noProof/>
            <w:webHidden/>
          </w:rPr>
          <w:instrText xml:space="preserve"> PAGEREF _Toc142042586 \h </w:instrText>
        </w:r>
      </w:ins>
      <w:r>
        <w:rPr>
          <w:noProof/>
          <w:webHidden/>
        </w:rPr>
      </w:r>
      <w:r>
        <w:rPr>
          <w:noProof/>
          <w:webHidden/>
        </w:rPr>
        <w:fldChar w:fldCharType="separate"/>
      </w:r>
      <w:ins w:id="174" w:author="Leon Peto" w:date="2023-08-04T11:55:00Z">
        <w:r>
          <w:rPr>
            <w:noProof/>
            <w:webHidden/>
          </w:rPr>
          <w:t>25</w:t>
        </w:r>
        <w:r>
          <w:rPr>
            <w:noProof/>
            <w:webHidden/>
          </w:rPr>
          <w:fldChar w:fldCharType="end"/>
        </w:r>
        <w:r w:rsidRPr="00346FED">
          <w:rPr>
            <w:rStyle w:val="Hyperlink"/>
            <w:noProof/>
          </w:rPr>
          <w:fldChar w:fldCharType="end"/>
        </w:r>
      </w:ins>
    </w:p>
    <w:p w14:paraId="6B49675B" w14:textId="7EB1960D" w:rsidR="00631E31" w:rsidRDefault="00631E31">
      <w:pPr>
        <w:pStyle w:val="TOC2"/>
        <w:rPr>
          <w:ins w:id="175" w:author="Leon Peto" w:date="2023-08-04T11:55:00Z"/>
          <w:rFonts w:asciiTheme="minorHAnsi" w:hAnsiTheme="minorHAnsi" w:cstheme="minorBidi"/>
          <w:bCs w:val="0"/>
          <w:smallCaps w:val="0"/>
          <w:noProof/>
          <w:color w:val="auto"/>
          <w:sz w:val="22"/>
          <w:szCs w:val="22"/>
        </w:rPr>
      </w:pPr>
      <w:ins w:id="176"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"_Toc142042587"</w:instrText>
        </w:r>
        <w:r w:rsidRPr="00346FED">
          <w:rPr>
            <w:rStyle w:val="Hyperlink"/>
            <w:noProof/>
          </w:rPr>
          <w:instrText xml:space="preserve"> </w:instrText>
        </w:r>
        <w:r w:rsidRPr="00346FED">
          <w:rPr>
            <w:rStyle w:val="Hyperlink"/>
            <w:noProof/>
          </w:rPr>
          <w:fldChar w:fldCharType="separate"/>
        </w:r>
        <w:r w:rsidRPr="00346FED">
          <w:rPr>
            <w:rStyle w:val="Hyperlink"/>
            <w:noProof/>
          </w:rPr>
          <w:t>8.2</w:t>
        </w:r>
        <w:r>
          <w:rPr>
            <w:rFonts w:asciiTheme="minorHAnsi" w:hAnsiTheme="minorHAnsi" w:cstheme="minorBidi"/>
            <w:bCs w:val="0"/>
            <w:smallCaps w:val="0"/>
            <w:noProof/>
            <w:color w:val="auto"/>
            <w:sz w:val="22"/>
            <w:szCs w:val="22"/>
          </w:rPr>
          <w:tab/>
        </w:r>
        <w:r w:rsidRPr="00346FED">
          <w:rPr>
            <w:rStyle w:val="Hyperlink"/>
            <w:noProof/>
          </w:rPr>
          <w:t>Appendix 2: Drug specific contraindications and cautions</w:t>
        </w:r>
        <w:r>
          <w:rPr>
            <w:noProof/>
            <w:webHidden/>
          </w:rPr>
          <w:tab/>
        </w:r>
        <w:r>
          <w:rPr>
            <w:noProof/>
            <w:webHidden/>
          </w:rPr>
          <w:fldChar w:fldCharType="begin"/>
        </w:r>
        <w:r>
          <w:rPr>
            <w:noProof/>
            <w:webHidden/>
          </w:rPr>
          <w:instrText xml:space="preserve"> PAGEREF _Toc142042587 \h </w:instrText>
        </w:r>
      </w:ins>
      <w:r>
        <w:rPr>
          <w:noProof/>
          <w:webHidden/>
        </w:rPr>
      </w:r>
      <w:r>
        <w:rPr>
          <w:noProof/>
          <w:webHidden/>
        </w:rPr>
        <w:fldChar w:fldCharType="separate"/>
      </w:r>
      <w:ins w:id="177" w:author="Leon Peto" w:date="2023-08-04T11:55:00Z">
        <w:r>
          <w:rPr>
            <w:noProof/>
            <w:webHidden/>
          </w:rPr>
          <w:t>28</w:t>
        </w:r>
        <w:r>
          <w:rPr>
            <w:noProof/>
            <w:webHidden/>
          </w:rPr>
          <w:fldChar w:fldCharType="end"/>
        </w:r>
        <w:r w:rsidRPr="00346FED">
          <w:rPr>
            <w:rStyle w:val="Hyperlink"/>
            <w:noProof/>
          </w:rPr>
          <w:fldChar w:fldCharType="end"/>
        </w:r>
      </w:ins>
    </w:p>
    <w:p w14:paraId="7A0EFB9A" w14:textId="2142508E" w:rsidR="00631E31" w:rsidRDefault="00631E31">
      <w:pPr>
        <w:pStyle w:val="TOC2"/>
        <w:rPr>
          <w:ins w:id="178" w:author="Leon Peto" w:date="2023-08-04T11:55:00Z"/>
          <w:rFonts w:asciiTheme="minorHAnsi" w:hAnsiTheme="minorHAnsi" w:cstheme="minorBidi"/>
          <w:bCs w:val="0"/>
          <w:smallCaps w:val="0"/>
          <w:noProof/>
          <w:color w:val="auto"/>
          <w:sz w:val="22"/>
          <w:szCs w:val="22"/>
        </w:rPr>
      </w:pPr>
      <w:ins w:id="179"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"_Toc142042588"</w:instrText>
        </w:r>
        <w:r w:rsidRPr="00346FED">
          <w:rPr>
            <w:rStyle w:val="Hyperlink"/>
            <w:noProof/>
          </w:rPr>
          <w:instrText xml:space="preserve"> </w:instrText>
        </w:r>
        <w:r w:rsidRPr="00346FED">
          <w:rPr>
            <w:rStyle w:val="Hyperlink"/>
            <w:noProof/>
          </w:rPr>
          <w:fldChar w:fldCharType="separate"/>
        </w:r>
        <w:r w:rsidRPr="00346FED">
          <w:rPr>
            <w:rStyle w:val="Hyperlink"/>
            <w:noProof/>
          </w:rPr>
          <w:t>8.3</w:t>
        </w:r>
        <w:r>
          <w:rPr>
            <w:rFonts w:asciiTheme="minorHAnsi" w:hAnsiTheme="minorHAnsi" w:cstheme="minorBidi"/>
            <w:bCs w:val="0"/>
            <w:smallCaps w:val="0"/>
            <w:noProof/>
            <w:color w:val="auto"/>
            <w:sz w:val="22"/>
            <w:szCs w:val="22"/>
          </w:rPr>
          <w:tab/>
        </w:r>
        <w:r w:rsidRPr="00346FED">
          <w:rPr>
            <w:rStyle w:val="Hyperlink"/>
            <w:noProof/>
          </w:rPr>
          <w:t>Appendix 3: Paediatric dosing information</w:t>
        </w:r>
        <w:r>
          <w:rPr>
            <w:noProof/>
            <w:webHidden/>
          </w:rPr>
          <w:tab/>
        </w:r>
        <w:r>
          <w:rPr>
            <w:noProof/>
            <w:webHidden/>
          </w:rPr>
          <w:fldChar w:fldCharType="begin"/>
        </w:r>
        <w:r>
          <w:rPr>
            <w:noProof/>
            <w:webHidden/>
          </w:rPr>
          <w:instrText xml:space="preserve"> PAGEREF _Toc142042588 \h </w:instrText>
        </w:r>
      </w:ins>
      <w:r>
        <w:rPr>
          <w:noProof/>
          <w:webHidden/>
        </w:rPr>
      </w:r>
      <w:r>
        <w:rPr>
          <w:noProof/>
          <w:webHidden/>
        </w:rPr>
        <w:fldChar w:fldCharType="separate"/>
      </w:r>
      <w:ins w:id="180" w:author="Leon Peto" w:date="2023-08-04T11:55:00Z">
        <w:r>
          <w:rPr>
            <w:noProof/>
            <w:webHidden/>
          </w:rPr>
          <w:t>29</w:t>
        </w:r>
        <w:r>
          <w:rPr>
            <w:noProof/>
            <w:webHidden/>
          </w:rPr>
          <w:fldChar w:fldCharType="end"/>
        </w:r>
        <w:r w:rsidRPr="00346FED">
          <w:rPr>
            <w:rStyle w:val="Hyperlink"/>
            <w:noProof/>
          </w:rPr>
          <w:fldChar w:fldCharType="end"/>
        </w:r>
      </w:ins>
    </w:p>
    <w:p w14:paraId="2BD7325E" w14:textId="5FA1F89A" w:rsidR="00631E31" w:rsidRDefault="00631E31">
      <w:pPr>
        <w:pStyle w:val="TOC2"/>
        <w:rPr>
          <w:ins w:id="181" w:author="Leon Peto" w:date="2023-08-04T11:55:00Z"/>
          <w:rFonts w:asciiTheme="minorHAnsi" w:hAnsiTheme="minorHAnsi" w:cstheme="minorBidi"/>
          <w:bCs w:val="0"/>
          <w:smallCaps w:val="0"/>
          <w:noProof/>
          <w:color w:val="auto"/>
          <w:sz w:val="22"/>
          <w:szCs w:val="22"/>
        </w:rPr>
      </w:pPr>
      <w:ins w:id="182"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"_Toc142042589"</w:instrText>
        </w:r>
        <w:r w:rsidRPr="00346FED">
          <w:rPr>
            <w:rStyle w:val="Hyperlink"/>
            <w:noProof/>
          </w:rPr>
          <w:instrText xml:space="preserve"> </w:instrText>
        </w:r>
        <w:r w:rsidRPr="00346FED">
          <w:rPr>
            <w:rStyle w:val="Hyperlink"/>
            <w:noProof/>
          </w:rPr>
          <w:fldChar w:fldCharType="separate"/>
        </w:r>
        <w:r w:rsidRPr="00346FED">
          <w:rPr>
            <w:rStyle w:val="Hyperlink"/>
            <w:noProof/>
          </w:rPr>
          <w:t>8.4</w:t>
        </w:r>
        <w:r>
          <w:rPr>
            <w:rFonts w:asciiTheme="minorHAnsi" w:hAnsiTheme="minorHAnsi" w:cstheme="minorBidi"/>
            <w:bCs w:val="0"/>
            <w:smallCaps w:val="0"/>
            <w:noProof/>
            <w:color w:val="auto"/>
            <w:sz w:val="22"/>
            <w:szCs w:val="22"/>
          </w:rPr>
          <w:tab/>
        </w:r>
        <w:r w:rsidRPr="00346FED">
          <w:rPr>
            <w:rStyle w:val="Hyperlink"/>
            <w:noProof/>
          </w:rPr>
          <w:t>Appendix 4: Use of IMPs in pregnant and breastfeeding women</w:t>
        </w:r>
        <w:r>
          <w:rPr>
            <w:noProof/>
            <w:webHidden/>
          </w:rPr>
          <w:tab/>
        </w:r>
        <w:r>
          <w:rPr>
            <w:noProof/>
            <w:webHidden/>
          </w:rPr>
          <w:fldChar w:fldCharType="begin"/>
        </w:r>
        <w:r>
          <w:rPr>
            <w:noProof/>
            <w:webHidden/>
          </w:rPr>
          <w:instrText xml:space="preserve"> PAGEREF _Toc142042589 \h </w:instrText>
        </w:r>
      </w:ins>
      <w:r>
        <w:rPr>
          <w:noProof/>
          <w:webHidden/>
        </w:rPr>
      </w:r>
      <w:r>
        <w:rPr>
          <w:noProof/>
          <w:webHidden/>
        </w:rPr>
        <w:fldChar w:fldCharType="separate"/>
      </w:r>
      <w:ins w:id="183" w:author="Leon Peto" w:date="2023-08-04T11:55:00Z">
        <w:r>
          <w:rPr>
            <w:noProof/>
            <w:webHidden/>
          </w:rPr>
          <w:t>31</w:t>
        </w:r>
        <w:r>
          <w:rPr>
            <w:noProof/>
            <w:webHidden/>
          </w:rPr>
          <w:fldChar w:fldCharType="end"/>
        </w:r>
        <w:r w:rsidRPr="00346FED">
          <w:rPr>
            <w:rStyle w:val="Hyperlink"/>
            <w:noProof/>
          </w:rPr>
          <w:fldChar w:fldCharType="end"/>
        </w:r>
      </w:ins>
    </w:p>
    <w:p w14:paraId="79B3F784" w14:textId="06339193" w:rsidR="00631E31" w:rsidRDefault="00631E31">
      <w:pPr>
        <w:pStyle w:val="TOC2"/>
        <w:rPr>
          <w:ins w:id="184" w:author="Leon Peto" w:date="2023-08-04T11:55:00Z"/>
          <w:rFonts w:asciiTheme="minorHAnsi" w:hAnsiTheme="minorHAnsi" w:cstheme="minorBidi"/>
          <w:bCs w:val="0"/>
          <w:smallCaps w:val="0"/>
          <w:noProof/>
          <w:color w:val="auto"/>
          <w:sz w:val="22"/>
          <w:szCs w:val="22"/>
        </w:rPr>
      </w:pPr>
      <w:ins w:id="185"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"_Toc142042590"</w:instrText>
        </w:r>
        <w:r w:rsidRPr="00346FED">
          <w:rPr>
            <w:rStyle w:val="Hyperlink"/>
            <w:noProof/>
          </w:rPr>
          <w:instrText xml:space="preserve"> </w:instrText>
        </w:r>
        <w:r w:rsidRPr="00346FED">
          <w:rPr>
            <w:rStyle w:val="Hyperlink"/>
            <w:noProof/>
          </w:rPr>
          <w:fldChar w:fldCharType="separate"/>
        </w:r>
        <w:r w:rsidRPr="00346FED">
          <w:rPr>
            <w:rStyle w:val="Hyperlink"/>
            <w:noProof/>
          </w:rPr>
          <w:t>8.5</w:t>
        </w:r>
        <w:r>
          <w:rPr>
            <w:rFonts w:asciiTheme="minorHAnsi" w:hAnsiTheme="minorHAnsi" w:cstheme="minorBidi"/>
            <w:bCs w:val="0"/>
            <w:smallCaps w:val="0"/>
            <w:noProof/>
            <w:color w:val="auto"/>
            <w:sz w:val="22"/>
            <w:szCs w:val="22"/>
          </w:rPr>
          <w:tab/>
        </w:r>
        <w:r w:rsidRPr="00346FED">
          <w:rPr>
            <w:rStyle w:val="Hyperlink"/>
            <w:noProof/>
          </w:rPr>
          <w:t>Appendix 5: Organisational Structure and Responsibilities</w:t>
        </w:r>
        <w:r>
          <w:rPr>
            <w:noProof/>
            <w:webHidden/>
          </w:rPr>
          <w:tab/>
        </w:r>
        <w:r>
          <w:rPr>
            <w:noProof/>
            <w:webHidden/>
          </w:rPr>
          <w:fldChar w:fldCharType="begin"/>
        </w:r>
        <w:r>
          <w:rPr>
            <w:noProof/>
            <w:webHidden/>
          </w:rPr>
          <w:instrText xml:space="preserve"> PAGEREF _Toc142042590 \h </w:instrText>
        </w:r>
      </w:ins>
      <w:r>
        <w:rPr>
          <w:noProof/>
          <w:webHidden/>
        </w:rPr>
      </w:r>
      <w:r>
        <w:rPr>
          <w:noProof/>
          <w:webHidden/>
        </w:rPr>
        <w:fldChar w:fldCharType="separate"/>
      </w:r>
      <w:ins w:id="186" w:author="Leon Peto" w:date="2023-08-04T11:55:00Z">
        <w:r>
          <w:rPr>
            <w:noProof/>
            <w:webHidden/>
          </w:rPr>
          <w:t>33</w:t>
        </w:r>
        <w:r>
          <w:rPr>
            <w:noProof/>
            <w:webHidden/>
          </w:rPr>
          <w:fldChar w:fldCharType="end"/>
        </w:r>
        <w:r w:rsidRPr="00346FED">
          <w:rPr>
            <w:rStyle w:val="Hyperlink"/>
            <w:noProof/>
          </w:rPr>
          <w:fldChar w:fldCharType="end"/>
        </w:r>
      </w:ins>
    </w:p>
    <w:p w14:paraId="082B8C13" w14:textId="4ADAFAA0" w:rsidR="00631E31" w:rsidRDefault="00631E31">
      <w:pPr>
        <w:pStyle w:val="TOC2"/>
        <w:rPr>
          <w:ins w:id="187" w:author="Leon Peto" w:date="2023-08-04T11:55:00Z"/>
          <w:rFonts w:asciiTheme="minorHAnsi" w:hAnsiTheme="minorHAnsi" w:cstheme="minorBidi"/>
          <w:bCs w:val="0"/>
          <w:smallCaps w:val="0"/>
          <w:noProof/>
          <w:color w:val="auto"/>
          <w:sz w:val="22"/>
          <w:szCs w:val="22"/>
        </w:rPr>
      </w:pPr>
      <w:ins w:id="188"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"_Toc142042591"</w:instrText>
        </w:r>
        <w:r w:rsidRPr="00346FED">
          <w:rPr>
            <w:rStyle w:val="Hyperlink"/>
            <w:noProof/>
          </w:rPr>
          <w:instrText xml:space="preserve"> </w:instrText>
        </w:r>
        <w:r w:rsidRPr="00346FED">
          <w:rPr>
            <w:rStyle w:val="Hyperlink"/>
            <w:noProof/>
          </w:rPr>
          <w:fldChar w:fldCharType="separate"/>
        </w:r>
        <w:r w:rsidRPr="00346FED">
          <w:rPr>
            <w:rStyle w:val="Hyperlink"/>
            <w:noProof/>
          </w:rPr>
          <w:t>8.6</w:t>
        </w:r>
        <w:r>
          <w:rPr>
            <w:rFonts w:asciiTheme="minorHAnsi" w:hAnsiTheme="minorHAnsi" w:cstheme="minorBidi"/>
            <w:bCs w:val="0"/>
            <w:smallCaps w:val="0"/>
            <w:noProof/>
            <w:color w:val="auto"/>
            <w:sz w:val="22"/>
            <w:szCs w:val="22"/>
          </w:rPr>
          <w:tab/>
        </w:r>
        <w:r w:rsidRPr="00346FED">
          <w:rPr>
            <w:rStyle w:val="Hyperlink"/>
            <w:noProof/>
          </w:rPr>
          <w:t>Appendix 6: Eligibility by Trial Region, Age, and Pregnancy/Breastfeeding Status</w:t>
        </w:r>
        <w:r>
          <w:rPr>
            <w:noProof/>
            <w:webHidden/>
          </w:rPr>
          <w:tab/>
        </w:r>
        <w:r>
          <w:rPr>
            <w:noProof/>
            <w:webHidden/>
          </w:rPr>
          <w:fldChar w:fldCharType="begin"/>
        </w:r>
        <w:r>
          <w:rPr>
            <w:noProof/>
            <w:webHidden/>
          </w:rPr>
          <w:instrText xml:space="preserve"> PAGEREF _Toc142042591 \h </w:instrText>
        </w:r>
      </w:ins>
      <w:r>
        <w:rPr>
          <w:noProof/>
          <w:webHidden/>
        </w:rPr>
      </w:r>
      <w:r>
        <w:rPr>
          <w:noProof/>
          <w:webHidden/>
        </w:rPr>
        <w:fldChar w:fldCharType="separate"/>
      </w:r>
      <w:ins w:id="189" w:author="Leon Peto" w:date="2023-08-04T11:55:00Z">
        <w:r>
          <w:rPr>
            <w:noProof/>
            <w:webHidden/>
          </w:rPr>
          <w:t>35</w:t>
        </w:r>
        <w:r>
          <w:rPr>
            <w:noProof/>
            <w:webHidden/>
          </w:rPr>
          <w:fldChar w:fldCharType="end"/>
        </w:r>
        <w:r w:rsidRPr="00346FED">
          <w:rPr>
            <w:rStyle w:val="Hyperlink"/>
            <w:noProof/>
          </w:rPr>
          <w:fldChar w:fldCharType="end"/>
        </w:r>
      </w:ins>
    </w:p>
    <w:p w14:paraId="09A977F8" w14:textId="54D4D619" w:rsidR="00631E31" w:rsidRDefault="00631E31">
      <w:pPr>
        <w:pStyle w:val="TOC1"/>
        <w:rPr>
          <w:ins w:id="190" w:author="Leon Peto" w:date="2023-08-04T11:55:00Z"/>
          <w:rFonts w:asciiTheme="minorHAnsi" w:hAnsiTheme="minorHAnsi" w:cstheme="minorBidi"/>
          <w:b w:val="0"/>
          <w:caps w:val="0"/>
          <w:noProof/>
          <w:color w:val="auto"/>
          <w:sz w:val="22"/>
          <w:szCs w:val="22"/>
        </w:rPr>
      </w:pPr>
      <w:ins w:id="191"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"_Toc142042592"</w:instrText>
        </w:r>
        <w:r w:rsidRPr="00346FED">
          <w:rPr>
            <w:rStyle w:val="Hyperlink"/>
            <w:noProof/>
          </w:rPr>
          <w:instrText xml:space="preserve"> </w:instrText>
        </w:r>
        <w:r w:rsidRPr="00346FED">
          <w:rPr>
            <w:rStyle w:val="Hyperlink"/>
            <w:noProof/>
          </w:rPr>
          <w:fldChar w:fldCharType="separate"/>
        </w:r>
        <w:r w:rsidRPr="00346FED">
          <w:rPr>
            <w:rStyle w:val="Hyperlink"/>
            <w:noProof/>
          </w:rPr>
          <w:t>9</w:t>
        </w:r>
        <w:r>
          <w:rPr>
            <w:rFonts w:asciiTheme="minorHAnsi" w:hAnsiTheme="minorHAnsi" w:cstheme="minorBidi"/>
            <w:b w:val="0"/>
            <w:caps w:val="0"/>
            <w:noProof/>
            <w:color w:val="auto"/>
            <w:sz w:val="22"/>
            <w:szCs w:val="22"/>
          </w:rPr>
          <w:tab/>
        </w:r>
        <w:r w:rsidRPr="00346FED">
          <w:rPr>
            <w:rStyle w:val="Hyperlink"/>
            <w:noProof/>
          </w:rPr>
          <w:t>References</w:t>
        </w:r>
        <w:r>
          <w:rPr>
            <w:noProof/>
            <w:webHidden/>
          </w:rPr>
          <w:tab/>
        </w:r>
        <w:r>
          <w:rPr>
            <w:noProof/>
            <w:webHidden/>
          </w:rPr>
          <w:fldChar w:fldCharType="begin"/>
        </w:r>
        <w:r>
          <w:rPr>
            <w:noProof/>
            <w:webHidden/>
          </w:rPr>
          <w:instrText xml:space="preserve"> PAGEREF _Toc142042592 \h </w:instrText>
        </w:r>
      </w:ins>
      <w:r>
        <w:rPr>
          <w:noProof/>
          <w:webHidden/>
        </w:rPr>
      </w:r>
      <w:r>
        <w:rPr>
          <w:noProof/>
          <w:webHidden/>
        </w:rPr>
        <w:fldChar w:fldCharType="separate"/>
      </w:r>
      <w:ins w:id="192" w:author="Leon Peto" w:date="2023-08-04T11:55:00Z">
        <w:r>
          <w:rPr>
            <w:noProof/>
            <w:webHidden/>
          </w:rPr>
          <w:t>36</w:t>
        </w:r>
        <w:r>
          <w:rPr>
            <w:noProof/>
            <w:webHidden/>
          </w:rPr>
          <w:fldChar w:fldCharType="end"/>
        </w:r>
        <w:r w:rsidRPr="00346FED">
          <w:rPr>
            <w:rStyle w:val="Hyperlink"/>
            <w:noProof/>
          </w:rPr>
          <w:fldChar w:fldCharType="end"/>
        </w:r>
      </w:ins>
    </w:p>
    <w:p w14:paraId="456C0803" w14:textId="46A5411A" w:rsidR="00631E31" w:rsidRDefault="00631E31">
      <w:pPr>
        <w:pStyle w:val="TOC1"/>
        <w:rPr>
          <w:ins w:id="193" w:author="Leon Peto" w:date="2023-08-04T11:55:00Z"/>
          <w:rFonts w:asciiTheme="minorHAnsi" w:hAnsiTheme="minorHAnsi" w:cstheme="minorBidi"/>
          <w:b w:val="0"/>
          <w:caps w:val="0"/>
          <w:noProof/>
          <w:color w:val="auto"/>
          <w:sz w:val="22"/>
          <w:szCs w:val="22"/>
        </w:rPr>
      </w:pPr>
      <w:ins w:id="194" w:author="Leon Peto" w:date="2023-08-04T11:55:00Z">
        <w:r w:rsidRPr="00346FED">
          <w:rPr>
            <w:rStyle w:val="Hyperlink"/>
            <w:noProof/>
          </w:rPr>
          <w:fldChar w:fldCharType="begin"/>
        </w:r>
        <w:r w:rsidRPr="00346FED">
          <w:rPr>
            <w:rStyle w:val="Hyperlink"/>
            <w:noProof/>
          </w:rPr>
          <w:instrText xml:space="preserve"> </w:instrText>
        </w:r>
        <w:r>
          <w:rPr>
            <w:noProof/>
          </w:rPr>
          <w:instrText>HYPERLINK \l "_Toc142042593"</w:instrText>
        </w:r>
        <w:r w:rsidRPr="00346FED">
          <w:rPr>
            <w:rStyle w:val="Hyperlink"/>
            <w:noProof/>
          </w:rPr>
          <w:instrText xml:space="preserve"> </w:instrText>
        </w:r>
        <w:r w:rsidRPr="00346FED">
          <w:rPr>
            <w:rStyle w:val="Hyperlink"/>
            <w:noProof/>
          </w:rPr>
          <w:fldChar w:fldCharType="separate"/>
        </w:r>
        <w:r w:rsidRPr="00346FED">
          <w:rPr>
            <w:rStyle w:val="Hyperlink"/>
            <w:noProof/>
          </w:rPr>
          <w:t>10</w:t>
        </w:r>
        <w:r>
          <w:rPr>
            <w:rFonts w:asciiTheme="minorHAnsi" w:hAnsiTheme="minorHAnsi" w:cstheme="minorBidi"/>
            <w:b w:val="0"/>
            <w:caps w:val="0"/>
            <w:noProof/>
            <w:color w:val="auto"/>
            <w:sz w:val="22"/>
            <w:szCs w:val="22"/>
          </w:rPr>
          <w:tab/>
        </w:r>
        <w:r w:rsidRPr="00346FED">
          <w:rPr>
            <w:rStyle w:val="Hyperlink"/>
            <w:noProof/>
          </w:rPr>
          <w:t>Contact details</w:t>
        </w:r>
        <w:r>
          <w:rPr>
            <w:noProof/>
            <w:webHidden/>
          </w:rPr>
          <w:tab/>
        </w:r>
        <w:r>
          <w:rPr>
            <w:noProof/>
            <w:webHidden/>
          </w:rPr>
          <w:fldChar w:fldCharType="begin"/>
        </w:r>
        <w:r>
          <w:rPr>
            <w:noProof/>
            <w:webHidden/>
          </w:rPr>
          <w:instrText xml:space="preserve"> PAGEREF _Toc142042593 \h </w:instrText>
        </w:r>
      </w:ins>
      <w:r>
        <w:rPr>
          <w:noProof/>
          <w:webHidden/>
        </w:rPr>
      </w:r>
      <w:r>
        <w:rPr>
          <w:noProof/>
          <w:webHidden/>
        </w:rPr>
        <w:fldChar w:fldCharType="separate"/>
      </w:r>
      <w:ins w:id="195" w:author="Leon Peto" w:date="2023-08-04T11:55:00Z">
        <w:r>
          <w:rPr>
            <w:noProof/>
            <w:webHidden/>
          </w:rPr>
          <w:t>39</w:t>
        </w:r>
        <w:r>
          <w:rPr>
            <w:noProof/>
            <w:webHidden/>
          </w:rPr>
          <w:fldChar w:fldCharType="end"/>
        </w:r>
        <w:r w:rsidRPr="00346FED">
          <w:rPr>
            <w:rStyle w:val="Hyperlink"/>
            <w:noProof/>
          </w:rPr>
          <w:fldChar w:fldCharType="end"/>
        </w:r>
      </w:ins>
    </w:p>
    <w:p w14:paraId="5A62A4BE" w14:textId="0D74AB60" w:rsidR="00BB7E00" w:rsidDel="00631E31" w:rsidRDefault="00BB7E00">
      <w:pPr>
        <w:pStyle w:val="TOC1"/>
        <w:rPr>
          <w:del w:id="196" w:author="Leon Peto" w:date="2023-08-04T11:55:00Z"/>
          <w:rFonts w:asciiTheme="minorHAnsi" w:hAnsiTheme="minorHAnsi" w:cstheme="minorBidi"/>
          <w:b w:val="0"/>
          <w:caps w:val="0"/>
          <w:noProof/>
          <w:color w:val="auto"/>
          <w:sz w:val="22"/>
          <w:szCs w:val="22"/>
        </w:rPr>
      </w:pPr>
      <w:del w:id="197" w:author="Leon Peto" w:date="2023-08-04T11:55:00Z">
        <w:r w:rsidRPr="00631E31" w:rsidDel="00631E31">
          <w:rPr>
            <w:rFonts w:cs="Times New Roman"/>
            <w:noProof/>
          </w:rPr>
          <w:delText>1</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Background and Rationale</w:delText>
        </w:r>
        <w:r w:rsidDel="00631E31">
          <w:rPr>
            <w:noProof/>
            <w:webHidden/>
          </w:rPr>
          <w:tab/>
        </w:r>
        <w:r w:rsidR="00772251" w:rsidDel="00631E31">
          <w:rPr>
            <w:noProof/>
            <w:webHidden/>
          </w:rPr>
          <w:delText>5</w:delText>
        </w:r>
      </w:del>
    </w:p>
    <w:p w14:paraId="1556E07F" w14:textId="3E0FC1CD" w:rsidR="00BB7E00" w:rsidDel="00631E31" w:rsidRDefault="00BB7E00">
      <w:pPr>
        <w:pStyle w:val="TOC2"/>
        <w:rPr>
          <w:del w:id="198" w:author="Leon Peto" w:date="2023-08-04T11:55:00Z"/>
          <w:rFonts w:asciiTheme="minorHAnsi" w:hAnsiTheme="minorHAnsi" w:cstheme="minorBidi"/>
          <w:bCs w:val="0"/>
          <w:smallCaps w:val="0"/>
          <w:noProof/>
          <w:color w:val="auto"/>
          <w:sz w:val="22"/>
          <w:szCs w:val="22"/>
        </w:rPr>
      </w:pPr>
      <w:del w:id="199" w:author="Leon Peto" w:date="2023-08-04T11:55:00Z">
        <w:r w:rsidRPr="00631E31" w:rsidDel="00631E31">
          <w:rPr>
            <w:rFonts w:cs="Times New Roman"/>
            <w:noProof/>
          </w:rPr>
          <w:lastRenderedPageBreak/>
          <w:delText>1.1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Setting</w:delText>
        </w:r>
        <w:r w:rsidDel="00631E31">
          <w:rPr>
            <w:noProof/>
            <w:webHidden/>
          </w:rPr>
          <w:tab/>
        </w:r>
        <w:r w:rsidR="00772251" w:rsidDel="00631E31">
          <w:rPr>
            <w:noProof/>
            <w:webHidden/>
          </w:rPr>
          <w:delText>5</w:delText>
        </w:r>
      </w:del>
    </w:p>
    <w:p w14:paraId="40EF28F3" w14:textId="40AF87A3" w:rsidR="00BB7E00" w:rsidDel="00631E31" w:rsidRDefault="00BB7E00">
      <w:pPr>
        <w:pStyle w:val="TOC2"/>
        <w:rPr>
          <w:del w:id="200" w:author="Leon Peto" w:date="2023-08-04T11:55:00Z"/>
          <w:rFonts w:asciiTheme="minorHAnsi" w:hAnsiTheme="minorHAnsi" w:cstheme="minorBidi"/>
          <w:bCs w:val="0"/>
          <w:smallCaps w:val="0"/>
          <w:noProof/>
          <w:color w:val="auto"/>
          <w:sz w:val="22"/>
          <w:szCs w:val="22"/>
        </w:rPr>
      </w:pPr>
      <w:del w:id="201" w:author="Leon Peto" w:date="2023-08-04T11:55:00Z">
        <w:r w:rsidRPr="00631E31" w:rsidDel="00631E31">
          <w:rPr>
            <w:rFonts w:cs="Times New Roman"/>
            <w:noProof/>
          </w:rPr>
          <w:delText>1.2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Treatment Options</w:delText>
        </w:r>
        <w:r w:rsidDel="00631E31">
          <w:rPr>
            <w:noProof/>
            <w:webHidden/>
          </w:rPr>
          <w:tab/>
        </w:r>
        <w:r w:rsidR="00772251" w:rsidDel="00631E31">
          <w:rPr>
            <w:noProof/>
            <w:webHidden/>
          </w:rPr>
          <w:delText>5</w:delText>
        </w:r>
      </w:del>
    </w:p>
    <w:p w14:paraId="3202D0B0" w14:textId="794B73A3" w:rsidR="00BB7E00" w:rsidDel="00631E31" w:rsidRDefault="00BB7E00">
      <w:pPr>
        <w:pStyle w:val="TOC2"/>
        <w:rPr>
          <w:del w:id="202" w:author="Leon Peto" w:date="2023-08-04T11:55:00Z"/>
          <w:rFonts w:asciiTheme="minorHAnsi" w:hAnsiTheme="minorHAnsi" w:cstheme="minorBidi"/>
          <w:bCs w:val="0"/>
          <w:smallCaps w:val="0"/>
          <w:noProof/>
          <w:color w:val="auto"/>
          <w:sz w:val="22"/>
          <w:szCs w:val="22"/>
        </w:rPr>
      </w:pPr>
      <w:del w:id="203" w:author="Leon Peto" w:date="2023-08-04T11:55:00Z">
        <w:r w:rsidRPr="00631E31" w:rsidDel="00631E31">
          <w:rPr>
            <w:rFonts w:cs="Times New Roman"/>
            <w:noProof/>
          </w:rPr>
          <w:delText>1.3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Modifications to the number of treatment comparisons</w:delText>
        </w:r>
        <w:r w:rsidDel="00631E31">
          <w:rPr>
            <w:noProof/>
            <w:webHidden/>
          </w:rPr>
          <w:tab/>
        </w:r>
        <w:r w:rsidR="00772251" w:rsidDel="00631E31">
          <w:rPr>
            <w:noProof/>
            <w:webHidden/>
          </w:rPr>
          <w:delText>5</w:delText>
        </w:r>
      </w:del>
    </w:p>
    <w:p w14:paraId="310CC4AF" w14:textId="1038A57B" w:rsidR="00BB7E00" w:rsidDel="00631E31" w:rsidRDefault="00BB7E00">
      <w:pPr>
        <w:pStyle w:val="TOC2"/>
        <w:rPr>
          <w:del w:id="204" w:author="Leon Peto" w:date="2023-08-04T11:55:00Z"/>
          <w:rFonts w:asciiTheme="minorHAnsi" w:hAnsiTheme="minorHAnsi" w:cstheme="minorBidi"/>
          <w:bCs w:val="0"/>
          <w:smallCaps w:val="0"/>
          <w:noProof/>
          <w:color w:val="auto"/>
          <w:sz w:val="22"/>
          <w:szCs w:val="22"/>
        </w:rPr>
      </w:pPr>
      <w:del w:id="205" w:author="Leon Peto" w:date="2023-08-04T11:55:00Z">
        <w:r w:rsidRPr="00631E31" w:rsidDel="00631E31">
          <w:rPr>
            <w:rFonts w:cs="Times New Roman"/>
            <w:noProof/>
          </w:rPr>
          <w:delText>1.4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Design Considerations</w:delText>
        </w:r>
        <w:r w:rsidDel="00631E31">
          <w:rPr>
            <w:noProof/>
            <w:webHidden/>
          </w:rPr>
          <w:tab/>
        </w:r>
        <w:r w:rsidR="00772251" w:rsidDel="00631E31">
          <w:rPr>
            <w:noProof/>
            <w:webHidden/>
          </w:rPr>
          <w:delText>6</w:delText>
        </w:r>
      </w:del>
    </w:p>
    <w:p w14:paraId="51E231C2" w14:textId="422CCDA4" w:rsidR="00BB7E00" w:rsidDel="00631E31" w:rsidRDefault="00BB7E00">
      <w:pPr>
        <w:pStyle w:val="TOC2"/>
        <w:rPr>
          <w:del w:id="206" w:author="Leon Peto" w:date="2023-08-04T11:55:00Z"/>
          <w:rFonts w:asciiTheme="minorHAnsi" w:hAnsiTheme="minorHAnsi" w:cstheme="minorBidi"/>
          <w:bCs w:val="0"/>
          <w:smallCaps w:val="0"/>
          <w:noProof/>
          <w:color w:val="auto"/>
          <w:sz w:val="22"/>
          <w:szCs w:val="22"/>
        </w:rPr>
      </w:pPr>
      <w:del w:id="207" w:author="Leon Peto" w:date="2023-08-04T11:55:00Z">
        <w:r w:rsidRPr="00631E31" w:rsidDel="00631E31">
          <w:rPr>
            <w:rFonts w:cs="Times New Roman"/>
            <w:noProof/>
          </w:rPr>
          <w:delText>1.5</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Potential for effective treatments to become available</w:delText>
        </w:r>
        <w:r w:rsidDel="00631E31">
          <w:rPr>
            <w:noProof/>
            <w:webHidden/>
          </w:rPr>
          <w:tab/>
        </w:r>
        <w:r w:rsidR="00772251" w:rsidDel="00631E31">
          <w:rPr>
            <w:noProof/>
            <w:webHidden/>
          </w:rPr>
          <w:delText>6</w:delText>
        </w:r>
      </w:del>
    </w:p>
    <w:p w14:paraId="6D9BC48D" w14:textId="2C91A7F4" w:rsidR="00BB7E00" w:rsidDel="00631E31" w:rsidRDefault="00BB7E00">
      <w:pPr>
        <w:pStyle w:val="TOC1"/>
        <w:rPr>
          <w:del w:id="208" w:author="Leon Peto" w:date="2023-08-04T11:55:00Z"/>
          <w:rFonts w:asciiTheme="minorHAnsi" w:hAnsiTheme="minorHAnsi" w:cstheme="minorBidi"/>
          <w:b w:val="0"/>
          <w:caps w:val="0"/>
          <w:noProof/>
          <w:color w:val="auto"/>
          <w:sz w:val="22"/>
          <w:szCs w:val="22"/>
        </w:rPr>
      </w:pPr>
      <w:del w:id="209" w:author="Leon Peto" w:date="2023-08-04T11:55:00Z">
        <w:r w:rsidRPr="00631E31" w:rsidDel="00631E31">
          <w:rPr>
            <w:rFonts w:cs="Times New Roman"/>
            <w:noProof/>
          </w:rPr>
          <w:delText>2</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Design and Procedures</w:delText>
        </w:r>
        <w:r w:rsidDel="00631E31">
          <w:rPr>
            <w:noProof/>
            <w:webHidden/>
          </w:rPr>
          <w:tab/>
        </w:r>
        <w:r w:rsidR="00772251" w:rsidDel="00631E31">
          <w:rPr>
            <w:noProof/>
            <w:webHidden/>
          </w:rPr>
          <w:delText>7</w:delText>
        </w:r>
      </w:del>
    </w:p>
    <w:p w14:paraId="0BD056B4" w14:textId="16F048FC" w:rsidR="00BB7E00" w:rsidDel="00631E31" w:rsidRDefault="00BB7E00">
      <w:pPr>
        <w:pStyle w:val="TOC2"/>
        <w:rPr>
          <w:del w:id="210" w:author="Leon Peto" w:date="2023-08-04T11:55:00Z"/>
          <w:rFonts w:asciiTheme="minorHAnsi" w:hAnsiTheme="minorHAnsi" w:cstheme="minorBidi"/>
          <w:bCs w:val="0"/>
          <w:smallCaps w:val="0"/>
          <w:noProof/>
          <w:color w:val="auto"/>
          <w:sz w:val="22"/>
          <w:szCs w:val="22"/>
        </w:rPr>
      </w:pPr>
      <w:del w:id="211" w:author="Leon Peto" w:date="2023-08-04T11:55:00Z">
        <w:r w:rsidRPr="00631E31" w:rsidDel="00631E31">
          <w:rPr>
            <w:rFonts w:cs="Times New Roman"/>
            <w:noProof/>
          </w:rPr>
          <w:delText>2.1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Eligibility</w:delText>
        </w:r>
        <w:r w:rsidDel="00631E31">
          <w:rPr>
            <w:noProof/>
            <w:webHidden/>
          </w:rPr>
          <w:tab/>
        </w:r>
        <w:r w:rsidR="00772251" w:rsidDel="00631E31">
          <w:rPr>
            <w:noProof/>
            <w:webHidden/>
          </w:rPr>
          <w:delText>7</w:delText>
        </w:r>
      </w:del>
    </w:p>
    <w:p w14:paraId="529AE612" w14:textId="346C6F99" w:rsidR="00BB7E00" w:rsidDel="00631E31" w:rsidRDefault="00BB7E00">
      <w:pPr>
        <w:pStyle w:val="TOC2"/>
        <w:rPr>
          <w:del w:id="212" w:author="Leon Peto" w:date="2023-08-04T11:55:00Z"/>
          <w:rFonts w:asciiTheme="minorHAnsi" w:hAnsiTheme="minorHAnsi" w:cstheme="minorBidi"/>
          <w:bCs w:val="0"/>
          <w:smallCaps w:val="0"/>
          <w:noProof/>
          <w:color w:val="auto"/>
          <w:sz w:val="22"/>
          <w:szCs w:val="22"/>
        </w:rPr>
      </w:pPr>
      <w:del w:id="213" w:author="Leon Peto" w:date="2023-08-04T11:55:00Z">
        <w:r w:rsidRPr="00631E31" w:rsidDel="00631E31">
          <w:rPr>
            <w:rFonts w:cs="Times New Roman"/>
            <w:noProof/>
          </w:rPr>
          <w:delText>2.2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Consent</w:delText>
        </w:r>
        <w:r w:rsidDel="00631E31">
          <w:rPr>
            <w:noProof/>
            <w:webHidden/>
          </w:rPr>
          <w:tab/>
        </w:r>
        <w:r w:rsidR="00772251" w:rsidDel="00631E31">
          <w:rPr>
            <w:noProof/>
            <w:webHidden/>
          </w:rPr>
          <w:delText>7</w:delText>
        </w:r>
      </w:del>
    </w:p>
    <w:p w14:paraId="1B79209A" w14:textId="226459BA" w:rsidR="00BB7E00" w:rsidDel="00631E31" w:rsidRDefault="00BB7E00">
      <w:pPr>
        <w:pStyle w:val="TOC2"/>
        <w:rPr>
          <w:del w:id="214" w:author="Leon Peto" w:date="2023-08-04T11:55:00Z"/>
          <w:rFonts w:asciiTheme="minorHAnsi" w:hAnsiTheme="minorHAnsi" w:cstheme="minorBidi"/>
          <w:bCs w:val="0"/>
          <w:smallCaps w:val="0"/>
          <w:noProof/>
          <w:color w:val="auto"/>
          <w:sz w:val="22"/>
          <w:szCs w:val="22"/>
        </w:rPr>
      </w:pPr>
      <w:del w:id="215" w:author="Leon Peto" w:date="2023-08-04T11:55:00Z">
        <w:r w:rsidRPr="00631E31" w:rsidDel="00631E31">
          <w:rPr>
            <w:rFonts w:cs="Times New Roman"/>
            <w:noProof/>
          </w:rPr>
          <w:delText>2.3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Baseline information</w:delText>
        </w:r>
        <w:r w:rsidDel="00631E31">
          <w:rPr>
            <w:noProof/>
            <w:webHidden/>
          </w:rPr>
          <w:tab/>
        </w:r>
        <w:r w:rsidR="00772251" w:rsidDel="00631E31">
          <w:rPr>
            <w:noProof/>
            <w:webHidden/>
          </w:rPr>
          <w:delText>8</w:delText>
        </w:r>
      </w:del>
    </w:p>
    <w:p w14:paraId="10E4622E" w14:textId="12A5FD62" w:rsidR="00BB7E00" w:rsidDel="00631E31" w:rsidRDefault="00BB7E00">
      <w:pPr>
        <w:pStyle w:val="TOC2"/>
        <w:rPr>
          <w:del w:id="216" w:author="Leon Peto" w:date="2023-08-04T11:55:00Z"/>
          <w:rFonts w:asciiTheme="minorHAnsi" w:hAnsiTheme="minorHAnsi" w:cstheme="minorBidi"/>
          <w:bCs w:val="0"/>
          <w:smallCaps w:val="0"/>
          <w:noProof/>
          <w:color w:val="auto"/>
          <w:sz w:val="22"/>
          <w:szCs w:val="22"/>
        </w:rPr>
      </w:pPr>
      <w:del w:id="217" w:author="Leon Peto" w:date="2023-08-04T11:55:00Z">
        <w:r w:rsidRPr="00631E31" w:rsidDel="00631E31">
          <w:rPr>
            <w:rFonts w:cs="Times New Roman"/>
            <w:noProof/>
          </w:rPr>
          <w:delText>2.4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Randomised allocation of treatment for COVID-19</w:delText>
        </w:r>
        <w:r w:rsidDel="00631E31">
          <w:rPr>
            <w:noProof/>
            <w:webHidden/>
          </w:rPr>
          <w:tab/>
        </w:r>
        <w:r w:rsidR="00772251" w:rsidDel="00631E31">
          <w:rPr>
            <w:noProof/>
            <w:webHidden/>
          </w:rPr>
          <w:delText>9</w:delText>
        </w:r>
      </w:del>
    </w:p>
    <w:p w14:paraId="249734F6" w14:textId="38234377" w:rsidR="00BB7E00" w:rsidDel="00631E31" w:rsidRDefault="00BB7E00">
      <w:pPr>
        <w:pStyle w:val="TOC2"/>
        <w:rPr>
          <w:del w:id="218" w:author="Leon Peto" w:date="2023-08-04T11:55:00Z"/>
          <w:rFonts w:asciiTheme="minorHAnsi" w:hAnsiTheme="minorHAnsi" w:cstheme="minorBidi"/>
          <w:bCs w:val="0"/>
          <w:smallCaps w:val="0"/>
          <w:noProof/>
          <w:color w:val="auto"/>
          <w:sz w:val="22"/>
          <w:szCs w:val="22"/>
        </w:rPr>
      </w:pPr>
      <w:del w:id="219" w:author="Leon Peto" w:date="2023-08-04T11:55:00Z">
        <w:r w:rsidRPr="00631E31" w:rsidDel="00631E31">
          <w:rPr>
            <w:rFonts w:cs="Times New Roman"/>
            <w:noProof/>
          </w:rPr>
          <w:delText>2.5</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Randomised allocation of treatment for influenza</w:delText>
        </w:r>
        <w:r w:rsidDel="00631E31">
          <w:rPr>
            <w:noProof/>
            <w:webHidden/>
          </w:rPr>
          <w:tab/>
        </w:r>
        <w:r w:rsidR="00772251" w:rsidDel="00631E31">
          <w:rPr>
            <w:noProof/>
            <w:webHidden/>
          </w:rPr>
          <w:delText>10</w:delText>
        </w:r>
      </w:del>
    </w:p>
    <w:p w14:paraId="57D78853" w14:textId="1D520E99" w:rsidR="00BB7E00" w:rsidDel="00631E31" w:rsidRDefault="00BB7E00">
      <w:pPr>
        <w:pStyle w:val="TOC2"/>
        <w:rPr>
          <w:del w:id="220" w:author="Leon Peto" w:date="2023-08-04T11:55:00Z"/>
          <w:rFonts w:asciiTheme="minorHAnsi" w:hAnsiTheme="minorHAnsi" w:cstheme="minorBidi"/>
          <w:bCs w:val="0"/>
          <w:smallCaps w:val="0"/>
          <w:noProof/>
          <w:color w:val="auto"/>
          <w:sz w:val="22"/>
          <w:szCs w:val="22"/>
        </w:rPr>
      </w:pPr>
      <w:del w:id="221" w:author="Leon Peto" w:date="2023-08-04T11:55:00Z">
        <w:r w:rsidRPr="00631E31" w:rsidDel="00631E31">
          <w:rPr>
            <w:rFonts w:cs="Times New Roman"/>
            <w:noProof/>
          </w:rPr>
          <w:delText>2.6</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Administration of allocated treatment</w:delText>
        </w:r>
        <w:r w:rsidDel="00631E31">
          <w:rPr>
            <w:noProof/>
            <w:webHidden/>
          </w:rPr>
          <w:tab/>
        </w:r>
        <w:r w:rsidR="00772251" w:rsidDel="00631E31">
          <w:rPr>
            <w:noProof/>
            <w:webHidden/>
          </w:rPr>
          <w:delText>11</w:delText>
        </w:r>
      </w:del>
    </w:p>
    <w:p w14:paraId="0295B285" w14:textId="520A46C7" w:rsidR="00BB7E00" w:rsidDel="00631E31" w:rsidRDefault="00BB7E00">
      <w:pPr>
        <w:pStyle w:val="TOC2"/>
        <w:rPr>
          <w:del w:id="222" w:author="Leon Peto" w:date="2023-08-04T11:55:00Z"/>
          <w:rFonts w:asciiTheme="minorHAnsi" w:hAnsiTheme="minorHAnsi" w:cstheme="minorBidi"/>
          <w:bCs w:val="0"/>
          <w:smallCaps w:val="0"/>
          <w:noProof/>
          <w:color w:val="auto"/>
          <w:sz w:val="22"/>
          <w:szCs w:val="22"/>
        </w:rPr>
      </w:pPr>
      <w:del w:id="223" w:author="Leon Peto" w:date="2023-08-04T11:55:00Z">
        <w:r w:rsidRPr="00631E31" w:rsidDel="00631E31">
          <w:rPr>
            <w:rFonts w:cs="Times New Roman"/>
            <w:noProof/>
          </w:rPr>
          <w:delText>2.7</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Collecting follow-up information</w:delText>
        </w:r>
        <w:r w:rsidDel="00631E31">
          <w:rPr>
            <w:noProof/>
            <w:webHidden/>
          </w:rPr>
          <w:tab/>
        </w:r>
        <w:r w:rsidR="00772251" w:rsidDel="00631E31">
          <w:rPr>
            <w:noProof/>
            <w:webHidden/>
          </w:rPr>
          <w:delText>11</w:delText>
        </w:r>
      </w:del>
    </w:p>
    <w:p w14:paraId="43EE4E0A" w14:textId="4C894D4B" w:rsidR="00BB7E00" w:rsidDel="00631E31" w:rsidRDefault="00BB7E00">
      <w:pPr>
        <w:pStyle w:val="TOC2"/>
        <w:rPr>
          <w:del w:id="224" w:author="Leon Peto" w:date="2023-08-04T11:55:00Z"/>
          <w:rFonts w:asciiTheme="minorHAnsi" w:hAnsiTheme="minorHAnsi" w:cstheme="minorBidi"/>
          <w:bCs w:val="0"/>
          <w:smallCaps w:val="0"/>
          <w:noProof/>
          <w:color w:val="auto"/>
          <w:sz w:val="22"/>
          <w:szCs w:val="22"/>
        </w:rPr>
      </w:pPr>
      <w:del w:id="225" w:author="Leon Peto" w:date="2023-08-04T11:55:00Z">
        <w:r w:rsidRPr="00631E31" w:rsidDel="00631E31">
          <w:rPr>
            <w:rFonts w:cs="Times New Roman"/>
            <w:noProof/>
          </w:rPr>
          <w:delText>2.8</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Duration of follow-up</w:delText>
        </w:r>
        <w:r w:rsidDel="00631E31">
          <w:rPr>
            <w:noProof/>
            <w:webHidden/>
          </w:rPr>
          <w:tab/>
        </w:r>
        <w:r w:rsidR="00772251" w:rsidDel="00631E31">
          <w:rPr>
            <w:noProof/>
            <w:webHidden/>
          </w:rPr>
          <w:delText>12</w:delText>
        </w:r>
      </w:del>
    </w:p>
    <w:p w14:paraId="2834B88B" w14:textId="346AE542" w:rsidR="00BB7E00" w:rsidDel="00631E31" w:rsidRDefault="00BB7E00">
      <w:pPr>
        <w:pStyle w:val="TOC2"/>
        <w:rPr>
          <w:del w:id="226" w:author="Leon Peto" w:date="2023-08-04T11:55:00Z"/>
          <w:rFonts w:asciiTheme="minorHAnsi" w:hAnsiTheme="minorHAnsi" w:cstheme="minorBidi"/>
          <w:bCs w:val="0"/>
          <w:smallCaps w:val="0"/>
          <w:noProof/>
          <w:color w:val="auto"/>
          <w:sz w:val="22"/>
          <w:szCs w:val="22"/>
        </w:rPr>
      </w:pPr>
      <w:del w:id="227" w:author="Leon Peto" w:date="2023-08-04T11:55:00Z">
        <w:r w:rsidRPr="00631E31" w:rsidDel="00631E31">
          <w:rPr>
            <w:rFonts w:cs="Times New Roman"/>
            <w:noProof/>
          </w:rPr>
          <w:delText>2.9</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Withdrawal of consent</w:delText>
        </w:r>
        <w:r w:rsidDel="00631E31">
          <w:rPr>
            <w:noProof/>
            <w:webHidden/>
          </w:rPr>
          <w:tab/>
        </w:r>
        <w:r w:rsidR="00772251" w:rsidDel="00631E31">
          <w:rPr>
            <w:noProof/>
            <w:webHidden/>
          </w:rPr>
          <w:delText>13</w:delText>
        </w:r>
      </w:del>
    </w:p>
    <w:p w14:paraId="09986DFD" w14:textId="5E39A208" w:rsidR="00BB7E00" w:rsidDel="00631E31" w:rsidRDefault="00BB7E00">
      <w:pPr>
        <w:pStyle w:val="TOC1"/>
        <w:rPr>
          <w:del w:id="228" w:author="Leon Peto" w:date="2023-08-04T11:55:00Z"/>
          <w:rFonts w:asciiTheme="minorHAnsi" w:hAnsiTheme="minorHAnsi" w:cstheme="minorBidi"/>
          <w:b w:val="0"/>
          <w:caps w:val="0"/>
          <w:noProof/>
          <w:color w:val="auto"/>
          <w:sz w:val="22"/>
          <w:szCs w:val="22"/>
        </w:rPr>
      </w:pPr>
      <w:del w:id="229" w:author="Leon Peto" w:date="2023-08-04T11:55:00Z">
        <w:r w:rsidRPr="00631E31" w:rsidDel="00631E31">
          <w:rPr>
            <w:rFonts w:cs="Times New Roman"/>
            <w:noProof/>
          </w:rPr>
          <w:delText>3</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Statistical analysis</w:delText>
        </w:r>
        <w:r w:rsidDel="00631E31">
          <w:rPr>
            <w:noProof/>
            <w:webHidden/>
          </w:rPr>
          <w:tab/>
        </w:r>
        <w:r w:rsidR="00772251" w:rsidDel="00631E31">
          <w:rPr>
            <w:noProof/>
            <w:webHidden/>
          </w:rPr>
          <w:delText>13</w:delText>
        </w:r>
      </w:del>
    </w:p>
    <w:p w14:paraId="37C02CF2" w14:textId="26971288" w:rsidR="00BB7E00" w:rsidDel="00631E31" w:rsidRDefault="00BB7E00">
      <w:pPr>
        <w:pStyle w:val="TOC2"/>
        <w:rPr>
          <w:del w:id="230" w:author="Leon Peto" w:date="2023-08-04T11:55:00Z"/>
          <w:rFonts w:asciiTheme="minorHAnsi" w:hAnsiTheme="minorHAnsi" w:cstheme="minorBidi"/>
          <w:bCs w:val="0"/>
          <w:smallCaps w:val="0"/>
          <w:noProof/>
          <w:color w:val="auto"/>
          <w:sz w:val="22"/>
          <w:szCs w:val="22"/>
        </w:rPr>
      </w:pPr>
      <w:del w:id="231" w:author="Leon Peto" w:date="2023-08-04T11:55:00Z">
        <w:r w:rsidRPr="00631E31" w:rsidDel="00631E31">
          <w:rPr>
            <w:rFonts w:cs="Times New Roman"/>
            <w:noProof/>
          </w:rPr>
          <w:delText>3.1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Outcomes</w:delText>
        </w:r>
        <w:r w:rsidDel="00631E31">
          <w:rPr>
            <w:noProof/>
            <w:webHidden/>
          </w:rPr>
          <w:tab/>
        </w:r>
        <w:r w:rsidR="00772251" w:rsidDel="00631E31">
          <w:rPr>
            <w:noProof/>
            <w:webHidden/>
          </w:rPr>
          <w:delText>13</w:delText>
        </w:r>
      </w:del>
    </w:p>
    <w:p w14:paraId="628915EE" w14:textId="4FAD2D5A" w:rsidR="00BB7E00" w:rsidDel="00631E31" w:rsidRDefault="00BB7E00">
      <w:pPr>
        <w:pStyle w:val="TOC2"/>
        <w:rPr>
          <w:del w:id="232" w:author="Leon Peto" w:date="2023-08-04T11:55:00Z"/>
          <w:rFonts w:asciiTheme="minorHAnsi" w:hAnsiTheme="minorHAnsi" w:cstheme="minorBidi"/>
          <w:bCs w:val="0"/>
          <w:smallCaps w:val="0"/>
          <w:noProof/>
          <w:color w:val="auto"/>
          <w:sz w:val="22"/>
          <w:szCs w:val="22"/>
        </w:rPr>
      </w:pPr>
      <w:del w:id="233" w:author="Leon Peto" w:date="2023-08-04T11:55:00Z">
        <w:r w:rsidRPr="00631E31" w:rsidDel="00631E31">
          <w:rPr>
            <w:rFonts w:cs="Times New Roman"/>
            <w:noProof/>
          </w:rPr>
          <w:delText>3.2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Methods of analysis</w:delText>
        </w:r>
        <w:r w:rsidDel="00631E31">
          <w:rPr>
            <w:noProof/>
            <w:webHidden/>
          </w:rPr>
          <w:tab/>
        </w:r>
        <w:r w:rsidR="00772251" w:rsidDel="00631E31">
          <w:rPr>
            <w:noProof/>
            <w:webHidden/>
          </w:rPr>
          <w:delText>14</w:delText>
        </w:r>
      </w:del>
    </w:p>
    <w:p w14:paraId="401B3962" w14:textId="5C9B37CE" w:rsidR="00BB7E00" w:rsidDel="00631E31" w:rsidRDefault="00BB7E00">
      <w:pPr>
        <w:pStyle w:val="TOC1"/>
        <w:rPr>
          <w:del w:id="234" w:author="Leon Peto" w:date="2023-08-04T11:55:00Z"/>
          <w:rFonts w:asciiTheme="minorHAnsi" w:hAnsiTheme="minorHAnsi" w:cstheme="minorBidi"/>
          <w:b w:val="0"/>
          <w:caps w:val="0"/>
          <w:noProof/>
          <w:color w:val="auto"/>
          <w:sz w:val="22"/>
          <w:szCs w:val="22"/>
        </w:rPr>
      </w:pPr>
      <w:del w:id="235" w:author="Leon Peto" w:date="2023-08-04T11:55:00Z">
        <w:r w:rsidRPr="00631E31" w:rsidDel="00631E31">
          <w:rPr>
            <w:rFonts w:cs="Times New Roman"/>
            <w:noProof/>
          </w:rPr>
          <w:delText>4</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Data and Safety Monitoring</w:delText>
        </w:r>
        <w:r w:rsidDel="00631E31">
          <w:rPr>
            <w:noProof/>
            <w:webHidden/>
          </w:rPr>
          <w:tab/>
        </w:r>
        <w:r w:rsidR="00772251" w:rsidDel="00631E31">
          <w:rPr>
            <w:noProof/>
            <w:webHidden/>
          </w:rPr>
          <w:delText>15</w:delText>
        </w:r>
      </w:del>
    </w:p>
    <w:p w14:paraId="6F7529FC" w14:textId="693523D2" w:rsidR="00BB7E00" w:rsidDel="00631E31" w:rsidRDefault="00BB7E00">
      <w:pPr>
        <w:pStyle w:val="TOC2"/>
        <w:rPr>
          <w:del w:id="236" w:author="Leon Peto" w:date="2023-08-04T11:55:00Z"/>
          <w:rFonts w:asciiTheme="minorHAnsi" w:hAnsiTheme="minorHAnsi" w:cstheme="minorBidi"/>
          <w:bCs w:val="0"/>
          <w:smallCaps w:val="0"/>
          <w:noProof/>
          <w:color w:val="auto"/>
          <w:sz w:val="22"/>
          <w:szCs w:val="22"/>
        </w:rPr>
      </w:pPr>
      <w:del w:id="237" w:author="Leon Peto" w:date="2023-08-04T11:55:00Z">
        <w:r w:rsidRPr="00631E31" w:rsidDel="00631E31">
          <w:rPr>
            <w:rFonts w:cs="Times New Roman"/>
            <w:noProof/>
          </w:rPr>
          <w:delText>4.1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Recording Suspected Serious Adverse Reactions</w:delText>
        </w:r>
        <w:r w:rsidDel="00631E31">
          <w:rPr>
            <w:noProof/>
            <w:webHidden/>
          </w:rPr>
          <w:tab/>
        </w:r>
        <w:r w:rsidR="00772251" w:rsidDel="00631E31">
          <w:rPr>
            <w:noProof/>
            <w:webHidden/>
          </w:rPr>
          <w:delText>15</w:delText>
        </w:r>
      </w:del>
    </w:p>
    <w:p w14:paraId="7CD88A06" w14:textId="1C628DF5" w:rsidR="00BB7E00" w:rsidDel="00631E31" w:rsidRDefault="00BB7E00">
      <w:pPr>
        <w:pStyle w:val="TOC2"/>
        <w:rPr>
          <w:del w:id="238" w:author="Leon Peto" w:date="2023-08-04T11:55:00Z"/>
          <w:rFonts w:asciiTheme="minorHAnsi" w:hAnsiTheme="minorHAnsi" w:cstheme="minorBidi"/>
          <w:bCs w:val="0"/>
          <w:smallCaps w:val="0"/>
          <w:noProof/>
          <w:color w:val="auto"/>
          <w:sz w:val="22"/>
          <w:szCs w:val="22"/>
        </w:rPr>
      </w:pPr>
      <w:del w:id="239" w:author="Leon Peto" w:date="2023-08-04T11:55:00Z">
        <w:r w:rsidRPr="00631E31" w:rsidDel="00631E31">
          <w:rPr>
            <w:rFonts w:cs="Times New Roman"/>
            <w:noProof/>
          </w:rPr>
          <w:delText>4.2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Central assessment and onward reporting of SUSARs</w:delText>
        </w:r>
        <w:r w:rsidDel="00631E31">
          <w:rPr>
            <w:noProof/>
            <w:webHidden/>
          </w:rPr>
          <w:tab/>
        </w:r>
        <w:r w:rsidR="00772251" w:rsidDel="00631E31">
          <w:rPr>
            <w:noProof/>
            <w:webHidden/>
          </w:rPr>
          <w:delText>16</w:delText>
        </w:r>
      </w:del>
    </w:p>
    <w:p w14:paraId="1A341486" w14:textId="14AB5B62" w:rsidR="00BB7E00" w:rsidDel="00631E31" w:rsidRDefault="00BB7E00">
      <w:pPr>
        <w:pStyle w:val="TOC2"/>
        <w:rPr>
          <w:del w:id="240" w:author="Leon Peto" w:date="2023-08-04T11:55:00Z"/>
          <w:rFonts w:asciiTheme="minorHAnsi" w:hAnsiTheme="minorHAnsi" w:cstheme="minorBidi"/>
          <w:bCs w:val="0"/>
          <w:smallCaps w:val="0"/>
          <w:noProof/>
          <w:color w:val="auto"/>
          <w:sz w:val="22"/>
          <w:szCs w:val="22"/>
        </w:rPr>
      </w:pPr>
      <w:del w:id="241" w:author="Leon Peto" w:date="2023-08-04T11:55:00Z">
        <w:r w:rsidRPr="00631E31" w:rsidDel="00631E31">
          <w:rPr>
            <w:rFonts w:cs="Times New Roman"/>
            <w:noProof/>
          </w:rPr>
          <w:delText>4.3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Recording safety information and other Adverse Events</w:delText>
        </w:r>
        <w:r w:rsidDel="00631E31">
          <w:rPr>
            <w:noProof/>
            <w:webHidden/>
          </w:rPr>
          <w:tab/>
        </w:r>
        <w:r w:rsidR="00772251" w:rsidDel="00631E31">
          <w:rPr>
            <w:noProof/>
            <w:webHidden/>
          </w:rPr>
          <w:delText>16</w:delText>
        </w:r>
      </w:del>
    </w:p>
    <w:p w14:paraId="5B041465" w14:textId="2E1EF498" w:rsidR="00BB7E00" w:rsidDel="00631E31" w:rsidRDefault="00BB7E00">
      <w:pPr>
        <w:pStyle w:val="TOC2"/>
        <w:rPr>
          <w:del w:id="242" w:author="Leon Peto" w:date="2023-08-04T11:55:00Z"/>
          <w:rFonts w:asciiTheme="minorHAnsi" w:hAnsiTheme="minorHAnsi" w:cstheme="minorBidi"/>
          <w:bCs w:val="0"/>
          <w:smallCaps w:val="0"/>
          <w:noProof/>
          <w:color w:val="auto"/>
          <w:sz w:val="22"/>
          <w:szCs w:val="22"/>
        </w:rPr>
      </w:pPr>
      <w:del w:id="243" w:author="Leon Peto" w:date="2023-08-04T11:55:00Z">
        <w:r w:rsidRPr="00631E31" w:rsidDel="00631E31">
          <w:rPr>
            <w:rFonts w:cs="Times New Roman"/>
            <w:noProof/>
          </w:rPr>
          <w:delText>4.4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Role of the Data Monitoring Committee (DMC)</w:delText>
        </w:r>
        <w:r w:rsidDel="00631E31">
          <w:rPr>
            <w:noProof/>
            <w:webHidden/>
          </w:rPr>
          <w:tab/>
        </w:r>
        <w:r w:rsidR="00772251" w:rsidDel="00631E31">
          <w:rPr>
            <w:noProof/>
            <w:webHidden/>
          </w:rPr>
          <w:delText>17</w:delText>
        </w:r>
      </w:del>
    </w:p>
    <w:p w14:paraId="468F5DFA" w14:textId="20084DEC" w:rsidR="00BB7E00" w:rsidDel="00631E31" w:rsidRDefault="00BB7E00">
      <w:pPr>
        <w:pStyle w:val="TOC2"/>
        <w:rPr>
          <w:del w:id="244" w:author="Leon Peto" w:date="2023-08-04T11:55:00Z"/>
          <w:rFonts w:asciiTheme="minorHAnsi" w:hAnsiTheme="minorHAnsi" w:cstheme="minorBidi"/>
          <w:bCs w:val="0"/>
          <w:smallCaps w:val="0"/>
          <w:noProof/>
          <w:color w:val="auto"/>
          <w:sz w:val="22"/>
          <w:szCs w:val="22"/>
        </w:rPr>
      </w:pPr>
      <w:del w:id="245" w:author="Leon Peto" w:date="2023-08-04T11:55:00Z">
        <w:r w:rsidRPr="00631E31" w:rsidDel="00631E31">
          <w:rPr>
            <w:rFonts w:cs="Times New Roman"/>
            <w:noProof/>
          </w:rPr>
          <w:delText>4.5</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Blinding</w:delText>
        </w:r>
        <w:r w:rsidDel="00631E31">
          <w:rPr>
            <w:noProof/>
            <w:webHidden/>
          </w:rPr>
          <w:tab/>
        </w:r>
        <w:r w:rsidR="00772251" w:rsidDel="00631E31">
          <w:rPr>
            <w:noProof/>
            <w:webHidden/>
          </w:rPr>
          <w:delText>17</w:delText>
        </w:r>
      </w:del>
    </w:p>
    <w:p w14:paraId="05152042" w14:textId="01DE58F3" w:rsidR="00BB7E00" w:rsidDel="00631E31" w:rsidRDefault="00BB7E00">
      <w:pPr>
        <w:pStyle w:val="TOC1"/>
        <w:rPr>
          <w:del w:id="246" w:author="Leon Peto" w:date="2023-08-04T11:55:00Z"/>
          <w:rFonts w:asciiTheme="minorHAnsi" w:hAnsiTheme="minorHAnsi" w:cstheme="minorBidi"/>
          <w:b w:val="0"/>
          <w:caps w:val="0"/>
          <w:noProof/>
          <w:color w:val="auto"/>
          <w:sz w:val="22"/>
          <w:szCs w:val="22"/>
        </w:rPr>
      </w:pPr>
      <w:del w:id="247" w:author="Leon Peto" w:date="2023-08-04T11:55:00Z">
        <w:r w:rsidRPr="00631E31" w:rsidDel="00631E31">
          <w:rPr>
            <w:rFonts w:cs="Times New Roman"/>
            <w:noProof/>
          </w:rPr>
          <w:delText>5</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Quality Management</w:delText>
        </w:r>
        <w:r w:rsidDel="00631E31">
          <w:rPr>
            <w:noProof/>
            <w:webHidden/>
          </w:rPr>
          <w:tab/>
        </w:r>
        <w:r w:rsidR="00772251" w:rsidDel="00631E31">
          <w:rPr>
            <w:noProof/>
            <w:webHidden/>
          </w:rPr>
          <w:delText>17</w:delText>
        </w:r>
      </w:del>
    </w:p>
    <w:p w14:paraId="16832EB0" w14:textId="28A9BFFE" w:rsidR="00BB7E00" w:rsidDel="00631E31" w:rsidRDefault="00BB7E00">
      <w:pPr>
        <w:pStyle w:val="TOC2"/>
        <w:rPr>
          <w:del w:id="248" w:author="Leon Peto" w:date="2023-08-04T11:55:00Z"/>
          <w:rFonts w:asciiTheme="minorHAnsi" w:hAnsiTheme="minorHAnsi" w:cstheme="minorBidi"/>
          <w:bCs w:val="0"/>
          <w:smallCaps w:val="0"/>
          <w:noProof/>
          <w:color w:val="auto"/>
          <w:sz w:val="22"/>
          <w:szCs w:val="22"/>
        </w:rPr>
      </w:pPr>
      <w:del w:id="249" w:author="Leon Peto" w:date="2023-08-04T11:55:00Z">
        <w:r w:rsidRPr="00631E31" w:rsidDel="00631E31">
          <w:rPr>
            <w:rFonts w:cs="Times New Roman"/>
            <w:noProof/>
          </w:rPr>
          <w:delText>5.1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Quality By Design Principles</w:delText>
        </w:r>
        <w:r w:rsidDel="00631E31">
          <w:rPr>
            <w:noProof/>
            <w:webHidden/>
          </w:rPr>
          <w:tab/>
        </w:r>
        <w:r w:rsidR="00772251" w:rsidDel="00631E31">
          <w:rPr>
            <w:noProof/>
            <w:webHidden/>
          </w:rPr>
          <w:delText>17</w:delText>
        </w:r>
      </w:del>
    </w:p>
    <w:p w14:paraId="41A2DDF2" w14:textId="47DBB098" w:rsidR="00BB7E00" w:rsidDel="00631E31" w:rsidRDefault="00BB7E00">
      <w:pPr>
        <w:pStyle w:val="TOC2"/>
        <w:rPr>
          <w:del w:id="250" w:author="Leon Peto" w:date="2023-08-04T11:55:00Z"/>
          <w:rFonts w:asciiTheme="minorHAnsi" w:hAnsiTheme="minorHAnsi" w:cstheme="minorBidi"/>
          <w:bCs w:val="0"/>
          <w:smallCaps w:val="0"/>
          <w:noProof/>
          <w:color w:val="auto"/>
          <w:sz w:val="22"/>
          <w:szCs w:val="22"/>
        </w:rPr>
      </w:pPr>
      <w:del w:id="251" w:author="Leon Peto" w:date="2023-08-04T11:55:00Z">
        <w:r w:rsidRPr="00631E31" w:rsidDel="00631E31">
          <w:rPr>
            <w:rFonts w:cs="Times New Roman"/>
            <w:noProof/>
          </w:rPr>
          <w:delText>5.2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Training and monitoring</w:delText>
        </w:r>
        <w:r w:rsidDel="00631E31">
          <w:rPr>
            <w:noProof/>
            <w:webHidden/>
          </w:rPr>
          <w:tab/>
        </w:r>
        <w:r w:rsidR="00772251" w:rsidDel="00631E31">
          <w:rPr>
            <w:noProof/>
            <w:webHidden/>
          </w:rPr>
          <w:delText>18</w:delText>
        </w:r>
      </w:del>
    </w:p>
    <w:p w14:paraId="202955BF" w14:textId="30019EB8" w:rsidR="00BB7E00" w:rsidDel="00631E31" w:rsidRDefault="00BB7E00">
      <w:pPr>
        <w:pStyle w:val="TOC2"/>
        <w:rPr>
          <w:del w:id="252" w:author="Leon Peto" w:date="2023-08-04T11:55:00Z"/>
          <w:rFonts w:asciiTheme="minorHAnsi" w:hAnsiTheme="minorHAnsi" w:cstheme="minorBidi"/>
          <w:bCs w:val="0"/>
          <w:smallCaps w:val="0"/>
          <w:noProof/>
          <w:color w:val="auto"/>
          <w:sz w:val="22"/>
          <w:szCs w:val="22"/>
        </w:rPr>
      </w:pPr>
      <w:del w:id="253" w:author="Leon Peto" w:date="2023-08-04T11:55:00Z">
        <w:r w:rsidRPr="00631E31" w:rsidDel="00631E31">
          <w:rPr>
            <w:rFonts w:cs="Times New Roman"/>
            <w:noProof/>
          </w:rPr>
          <w:delText>5.3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Data management</w:delText>
        </w:r>
        <w:r w:rsidDel="00631E31">
          <w:rPr>
            <w:noProof/>
            <w:webHidden/>
          </w:rPr>
          <w:tab/>
        </w:r>
        <w:r w:rsidR="00772251" w:rsidDel="00631E31">
          <w:rPr>
            <w:noProof/>
            <w:webHidden/>
          </w:rPr>
          <w:delText>18</w:delText>
        </w:r>
      </w:del>
    </w:p>
    <w:p w14:paraId="6CCB4924" w14:textId="5FC19272" w:rsidR="00BB7E00" w:rsidDel="00631E31" w:rsidRDefault="00BB7E00">
      <w:pPr>
        <w:pStyle w:val="TOC2"/>
        <w:rPr>
          <w:del w:id="254" w:author="Leon Peto" w:date="2023-08-04T11:55:00Z"/>
          <w:rFonts w:asciiTheme="minorHAnsi" w:hAnsiTheme="minorHAnsi" w:cstheme="minorBidi"/>
          <w:bCs w:val="0"/>
          <w:smallCaps w:val="0"/>
          <w:noProof/>
          <w:color w:val="auto"/>
          <w:sz w:val="22"/>
          <w:szCs w:val="22"/>
        </w:rPr>
      </w:pPr>
      <w:del w:id="255" w:author="Leon Peto" w:date="2023-08-04T11:55:00Z">
        <w:r w:rsidRPr="00631E31" w:rsidDel="00631E31">
          <w:rPr>
            <w:rFonts w:cs="Times New Roman"/>
            <w:noProof/>
          </w:rPr>
          <w:delText>5.4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Source documents and archiving</w:delText>
        </w:r>
        <w:r w:rsidDel="00631E31">
          <w:rPr>
            <w:noProof/>
            <w:webHidden/>
          </w:rPr>
          <w:tab/>
        </w:r>
        <w:r w:rsidR="00772251" w:rsidDel="00631E31">
          <w:rPr>
            <w:noProof/>
            <w:webHidden/>
          </w:rPr>
          <w:delText>19</w:delText>
        </w:r>
      </w:del>
    </w:p>
    <w:p w14:paraId="4DC1D23A" w14:textId="4DC5ED1C" w:rsidR="00BB7E00" w:rsidDel="00631E31" w:rsidRDefault="00BB7E00">
      <w:pPr>
        <w:pStyle w:val="TOC1"/>
        <w:rPr>
          <w:del w:id="256" w:author="Leon Peto" w:date="2023-08-04T11:55:00Z"/>
          <w:rFonts w:asciiTheme="minorHAnsi" w:hAnsiTheme="minorHAnsi" w:cstheme="minorBidi"/>
          <w:b w:val="0"/>
          <w:caps w:val="0"/>
          <w:noProof/>
          <w:color w:val="auto"/>
          <w:sz w:val="22"/>
          <w:szCs w:val="22"/>
        </w:rPr>
      </w:pPr>
      <w:del w:id="257" w:author="Leon Peto" w:date="2023-08-04T11:55:00Z">
        <w:r w:rsidRPr="00631E31" w:rsidDel="00631E31">
          <w:rPr>
            <w:rFonts w:cs="Times New Roman"/>
            <w:noProof/>
          </w:rPr>
          <w:delText>6</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Operational and administrative details</w:delText>
        </w:r>
        <w:r w:rsidDel="00631E31">
          <w:rPr>
            <w:noProof/>
            <w:webHidden/>
          </w:rPr>
          <w:tab/>
        </w:r>
        <w:r w:rsidR="00772251" w:rsidDel="00631E31">
          <w:rPr>
            <w:noProof/>
            <w:webHidden/>
          </w:rPr>
          <w:delText>19</w:delText>
        </w:r>
      </w:del>
    </w:p>
    <w:p w14:paraId="1FAAE77E" w14:textId="2855726E" w:rsidR="00BB7E00" w:rsidDel="00631E31" w:rsidRDefault="00BB7E00">
      <w:pPr>
        <w:pStyle w:val="TOC2"/>
        <w:rPr>
          <w:del w:id="258" w:author="Leon Peto" w:date="2023-08-04T11:55:00Z"/>
          <w:rFonts w:asciiTheme="minorHAnsi" w:hAnsiTheme="minorHAnsi" w:cstheme="minorBidi"/>
          <w:bCs w:val="0"/>
          <w:smallCaps w:val="0"/>
          <w:noProof/>
          <w:color w:val="auto"/>
          <w:sz w:val="22"/>
          <w:szCs w:val="22"/>
        </w:rPr>
      </w:pPr>
      <w:del w:id="259" w:author="Leon Peto" w:date="2023-08-04T11:55:00Z">
        <w:r w:rsidRPr="00631E31" w:rsidDel="00631E31">
          <w:rPr>
            <w:rFonts w:cs="Times New Roman"/>
            <w:noProof/>
          </w:rPr>
          <w:delText>6.1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Sponsor and coordination</w:delText>
        </w:r>
        <w:r w:rsidDel="00631E31">
          <w:rPr>
            <w:noProof/>
            <w:webHidden/>
          </w:rPr>
          <w:tab/>
        </w:r>
        <w:r w:rsidR="00772251" w:rsidDel="00631E31">
          <w:rPr>
            <w:noProof/>
            <w:webHidden/>
          </w:rPr>
          <w:delText>19</w:delText>
        </w:r>
      </w:del>
    </w:p>
    <w:p w14:paraId="7A7FA03E" w14:textId="065F04D3" w:rsidR="00BB7E00" w:rsidDel="00631E31" w:rsidRDefault="00BB7E00">
      <w:pPr>
        <w:pStyle w:val="TOC2"/>
        <w:rPr>
          <w:del w:id="260" w:author="Leon Peto" w:date="2023-08-04T11:55:00Z"/>
          <w:rFonts w:asciiTheme="minorHAnsi" w:hAnsiTheme="minorHAnsi" w:cstheme="minorBidi"/>
          <w:bCs w:val="0"/>
          <w:smallCaps w:val="0"/>
          <w:noProof/>
          <w:color w:val="auto"/>
          <w:sz w:val="22"/>
          <w:szCs w:val="22"/>
        </w:rPr>
      </w:pPr>
      <w:del w:id="261" w:author="Leon Peto" w:date="2023-08-04T11:55:00Z">
        <w:r w:rsidRPr="00631E31" w:rsidDel="00631E31">
          <w:rPr>
            <w:rFonts w:cs="Times New Roman"/>
            <w:noProof/>
          </w:rPr>
          <w:delText>6.2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Funding</w:delText>
        </w:r>
        <w:r w:rsidDel="00631E31">
          <w:rPr>
            <w:noProof/>
            <w:webHidden/>
          </w:rPr>
          <w:tab/>
        </w:r>
        <w:r w:rsidR="00772251" w:rsidDel="00631E31">
          <w:rPr>
            <w:noProof/>
            <w:webHidden/>
          </w:rPr>
          <w:delText>19</w:delText>
        </w:r>
      </w:del>
    </w:p>
    <w:p w14:paraId="0D3351B4" w14:textId="06BFDC68" w:rsidR="00BB7E00" w:rsidDel="00631E31" w:rsidRDefault="00BB7E00">
      <w:pPr>
        <w:pStyle w:val="TOC2"/>
        <w:rPr>
          <w:del w:id="262" w:author="Leon Peto" w:date="2023-08-04T11:55:00Z"/>
          <w:rFonts w:asciiTheme="minorHAnsi" w:hAnsiTheme="minorHAnsi" w:cstheme="minorBidi"/>
          <w:bCs w:val="0"/>
          <w:smallCaps w:val="0"/>
          <w:noProof/>
          <w:color w:val="auto"/>
          <w:sz w:val="22"/>
          <w:szCs w:val="22"/>
        </w:rPr>
      </w:pPr>
      <w:del w:id="263" w:author="Leon Peto" w:date="2023-08-04T11:55:00Z">
        <w:r w:rsidRPr="00631E31" w:rsidDel="00631E31">
          <w:rPr>
            <w:rFonts w:cs="Times New Roman"/>
            <w:noProof/>
          </w:rPr>
          <w:delText>6.3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Indemnity</w:delText>
        </w:r>
        <w:r w:rsidDel="00631E31">
          <w:rPr>
            <w:noProof/>
            <w:webHidden/>
          </w:rPr>
          <w:tab/>
        </w:r>
        <w:r w:rsidR="00772251" w:rsidDel="00631E31">
          <w:rPr>
            <w:noProof/>
            <w:webHidden/>
          </w:rPr>
          <w:delText>19</w:delText>
        </w:r>
      </w:del>
    </w:p>
    <w:p w14:paraId="04D21E84" w14:textId="3E87A774" w:rsidR="00BB7E00" w:rsidDel="00631E31" w:rsidRDefault="00BB7E00">
      <w:pPr>
        <w:pStyle w:val="TOC2"/>
        <w:rPr>
          <w:del w:id="264" w:author="Leon Peto" w:date="2023-08-04T11:55:00Z"/>
          <w:rFonts w:asciiTheme="minorHAnsi" w:hAnsiTheme="minorHAnsi" w:cstheme="minorBidi"/>
          <w:bCs w:val="0"/>
          <w:smallCaps w:val="0"/>
          <w:noProof/>
          <w:color w:val="auto"/>
          <w:sz w:val="22"/>
          <w:szCs w:val="22"/>
        </w:rPr>
      </w:pPr>
      <w:del w:id="265" w:author="Leon Peto" w:date="2023-08-04T11:55:00Z">
        <w:r w:rsidRPr="00631E31" w:rsidDel="00631E31">
          <w:rPr>
            <w:rFonts w:cs="Times New Roman"/>
            <w:noProof/>
          </w:rPr>
          <w:delText>6.4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Local Clinical Centres</w:delText>
        </w:r>
        <w:r w:rsidDel="00631E31">
          <w:rPr>
            <w:noProof/>
            <w:webHidden/>
          </w:rPr>
          <w:tab/>
        </w:r>
        <w:r w:rsidR="00772251" w:rsidDel="00631E31">
          <w:rPr>
            <w:noProof/>
            <w:webHidden/>
          </w:rPr>
          <w:delText>19</w:delText>
        </w:r>
      </w:del>
    </w:p>
    <w:p w14:paraId="0BE9634E" w14:textId="7F20E973" w:rsidR="00BB7E00" w:rsidDel="00631E31" w:rsidRDefault="00BB7E00">
      <w:pPr>
        <w:pStyle w:val="TOC2"/>
        <w:rPr>
          <w:del w:id="266" w:author="Leon Peto" w:date="2023-08-04T11:55:00Z"/>
          <w:rFonts w:asciiTheme="minorHAnsi" w:hAnsiTheme="minorHAnsi" w:cstheme="minorBidi"/>
          <w:bCs w:val="0"/>
          <w:smallCaps w:val="0"/>
          <w:noProof/>
          <w:color w:val="auto"/>
          <w:sz w:val="22"/>
          <w:szCs w:val="22"/>
        </w:rPr>
      </w:pPr>
      <w:del w:id="267" w:author="Leon Peto" w:date="2023-08-04T11:55:00Z">
        <w:r w:rsidRPr="00631E31" w:rsidDel="00631E31">
          <w:rPr>
            <w:rFonts w:cs="Times New Roman"/>
            <w:noProof/>
          </w:rPr>
          <w:delText>6.5</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Supply of study treatments</w:delText>
        </w:r>
        <w:r w:rsidDel="00631E31">
          <w:rPr>
            <w:noProof/>
            <w:webHidden/>
          </w:rPr>
          <w:tab/>
        </w:r>
        <w:r w:rsidR="00772251" w:rsidDel="00631E31">
          <w:rPr>
            <w:noProof/>
            <w:webHidden/>
          </w:rPr>
          <w:delText>20</w:delText>
        </w:r>
      </w:del>
    </w:p>
    <w:p w14:paraId="13936767" w14:textId="466ED46E" w:rsidR="00BB7E00" w:rsidDel="00631E31" w:rsidRDefault="00BB7E00">
      <w:pPr>
        <w:pStyle w:val="TOC2"/>
        <w:rPr>
          <w:del w:id="268" w:author="Leon Peto" w:date="2023-08-04T11:55:00Z"/>
          <w:rFonts w:asciiTheme="minorHAnsi" w:hAnsiTheme="minorHAnsi" w:cstheme="minorBidi"/>
          <w:bCs w:val="0"/>
          <w:smallCaps w:val="0"/>
          <w:noProof/>
          <w:color w:val="auto"/>
          <w:sz w:val="22"/>
          <w:szCs w:val="22"/>
        </w:rPr>
      </w:pPr>
      <w:del w:id="269" w:author="Leon Peto" w:date="2023-08-04T11:55:00Z">
        <w:r w:rsidRPr="00631E31" w:rsidDel="00631E31">
          <w:rPr>
            <w:rFonts w:cs="Times New Roman"/>
            <w:noProof/>
          </w:rPr>
          <w:delText>6.6</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End of trial</w:delText>
        </w:r>
        <w:r w:rsidDel="00631E31">
          <w:rPr>
            <w:noProof/>
            <w:webHidden/>
          </w:rPr>
          <w:tab/>
        </w:r>
        <w:r w:rsidR="00772251" w:rsidDel="00631E31">
          <w:rPr>
            <w:noProof/>
            <w:webHidden/>
          </w:rPr>
          <w:delText>20</w:delText>
        </w:r>
      </w:del>
    </w:p>
    <w:p w14:paraId="18F29983" w14:textId="14D69B69" w:rsidR="00BB7E00" w:rsidDel="00631E31" w:rsidRDefault="00BB7E00">
      <w:pPr>
        <w:pStyle w:val="TOC2"/>
        <w:rPr>
          <w:del w:id="270" w:author="Leon Peto" w:date="2023-08-04T11:55:00Z"/>
          <w:rFonts w:asciiTheme="minorHAnsi" w:hAnsiTheme="minorHAnsi" w:cstheme="minorBidi"/>
          <w:bCs w:val="0"/>
          <w:smallCaps w:val="0"/>
          <w:noProof/>
          <w:color w:val="auto"/>
          <w:sz w:val="22"/>
          <w:szCs w:val="22"/>
        </w:rPr>
      </w:pPr>
      <w:del w:id="271" w:author="Leon Peto" w:date="2023-08-04T11:55:00Z">
        <w:r w:rsidRPr="00631E31" w:rsidDel="00631E31">
          <w:rPr>
            <w:rFonts w:cs="Times New Roman"/>
            <w:noProof/>
          </w:rPr>
          <w:delText>6.7</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Publications and reports</w:delText>
        </w:r>
        <w:r w:rsidDel="00631E31">
          <w:rPr>
            <w:noProof/>
            <w:webHidden/>
          </w:rPr>
          <w:tab/>
        </w:r>
        <w:r w:rsidR="00772251" w:rsidDel="00631E31">
          <w:rPr>
            <w:noProof/>
            <w:webHidden/>
          </w:rPr>
          <w:delText>20</w:delText>
        </w:r>
      </w:del>
    </w:p>
    <w:p w14:paraId="2DF7E7D2" w14:textId="21EDE889" w:rsidR="00BB7E00" w:rsidDel="00631E31" w:rsidRDefault="00BB7E00">
      <w:pPr>
        <w:pStyle w:val="TOC2"/>
        <w:rPr>
          <w:del w:id="272" w:author="Leon Peto" w:date="2023-08-04T11:55:00Z"/>
          <w:rFonts w:asciiTheme="minorHAnsi" w:hAnsiTheme="minorHAnsi" w:cstheme="minorBidi"/>
          <w:bCs w:val="0"/>
          <w:smallCaps w:val="0"/>
          <w:noProof/>
          <w:color w:val="auto"/>
          <w:sz w:val="22"/>
          <w:szCs w:val="22"/>
        </w:rPr>
      </w:pPr>
      <w:del w:id="273" w:author="Leon Peto" w:date="2023-08-04T11:55:00Z">
        <w:r w:rsidRPr="00631E31" w:rsidDel="00631E31">
          <w:rPr>
            <w:rFonts w:cs="Times New Roman"/>
            <w:noProof/>
          </w:rPr>
          <w:delText>6.8</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Substudies</w:delText>
        </w:r>
        <w:r w:rsidDel="00631E31">
          <w:rPr>
            <w:noProof/>
            <w:webHidden/>
          </w:rPr>
          <w:tab/>
        </w:r>
        <w:r w:rsidR="00772251" w:rsidDel="00631E31">
          <w:rPr>
            <w:noProof/>
            <w:webHidden/>
          </w:rPr>
          <w:delText>20</w:delText>
        </w:r>
      </w:del>
    </w:p>
    <w:p w14:paraId="1A8523BB" w14:textId="6D786226" w:rsidR="00BB7E00" w:rsidDel="00631E31" w:rsidRDefault="00BB7E00">
      <w:pPr>
        <w:pStyle w:val="TOC1"/>
        <w:rPr>
          <w:del w:id="274" w:author="Leon Peto" w:date="2023-08-04T11:55:00Z"/>
          <w:rFonts w:asciiTheme="minorHAnsi" w:hAnsiTheme="minorHAnsi" w:cstheme="minorBidi"/>
          <w:b w:val="0"/>
          <w:caps w:val="0"/>
          <w:noProof/>
          <w:color w:val="auto"/>
          <w:sz w:val="22"/>
          <w:szCs w:val="22"/>
        </w:rPr>
      </w:pPr>
      <w:del w:id="275" w:author="Leon Peto" w:date="2023-08-04T11:55:00Z">
        <w:r w:rsidRPr="00631E31" w:rsidDel="00631E31">
          <w:rPr>
            <w:rFonts w:cs="Times New Roman"/>
            <w:noProof/>
          </w:rPr>
          <w:delText>7</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Version History</w:delText>
        </w:r>
        <w:r w:rsidDel="00631E31">
          <w:rPr>
            <w:noProof/>
            <w:webHidden/>
          </w:rPr>
          <w:tab/>
        </w:r>
        <w:r w:rsidR="00772251" w:rsidDel="00631E31">
          <w:rPr>
            <w:noProof/>
            <w:webHidden/>
          </w:rPr>
          <w:delText>22</w:delText>
        </w:r>
      </w:del>
    </w:p>
    <w:p w14:paraId="00B87881" w14:textId="3092CAF4" w:rsidR="00BB7E00" w:rsidDel="00631E31" w:rsidRDefault="00BB7E00">
      <w:pPr>
        <w:pStyle w:val="TOC1"/>
        <w:rPr>
          <w:del w:id="276" w:author="Leon Peto" w:date="2023-08-04T11:55:00Z"/>
          <w:rFonts w:asciiTheme="minorHAnsi" w:hAnsiTheme="minorHAnsi" w:cstheme="minorBidi"/>
          <w:b w:val="0"/>
          <w:caps w:val="0"/>
          <w:noProof/>
          <w:color w:val="auto"/>
          <w:sz w:val="22"/>
          <w:szCs w:val="22"/>
        </w:rPr>
      </w:pPr>
      <w:del w:id="277" w:author="Leon Peto" w:date="2023-08-04T11:55:00Z">
        <w:r w:rsidRPr="00631E31" w:rsidDel="00631E31">
          <w:rPr>
            <w:rFonts w:cs="Times New Roman"/>
            <w:noProof/>
          </w:rPr>
          <w:delText>8</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Appendices</w:delText>
        </w:r>
        <w:r w:rsidDel="00631E31">
          <w:rPr>
            <w:noProof/>
            <w:webHidden/>
          </w:rPr>
          <w:tab/>
        </w:r>
        <w:r w:rsidR="00772251" w:rsidDel="00631E31">
          <w:rPr>
            <w:noProof/>
            <w:webHidden/>
          </w:rPr>
          <w:delText>25</w:delText>
        </w:r>
      </w:del>
    </w:p>
    <w:p w14:paraId="3FF3AFD9" w14:textId="0CEF0333" w:rsidR="00BB7E00" w:rsidDel="00631E31" w:rsidRDefault="00BB7E00">
      <w:pPr>
        <w:pStyle w:val="TOC2"/>
        <w:rPr>
          <w:del w:id="278" w:author="Leon Peto" w:date="2023-08-04T11:55:00Z"/>
          <w:rFonts w:asciiTheme="minorHAnsi" w:hAnsiTheme="minorHAnsi" w:cstheme="minorBidi"/>
          <w:bCs w:val="0"/>
          <w:smallCaps w:val="0"/>
          <w:noProof/>
          <w:color w:val="auto"/>
          <w:sz w:val="22"/>
          <w:szCs w:val="22"/>
        </w:rPr>
      </w:pPr>
      <w:del w:id="279" w:author="Leon Peto" w:date="2023-08-04T11:55:00Z">
        <w:r w:rsidRPr="00631E31" w:rsidDel="00631E31">
          <w:rPr>
            <w:rFonts w:cs="Times New Roman"/>
            <w:noProof/>
          </w:rPr>
          <w:delText>8.1</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1: Information about the treatment arms</w:delText>
        </w:r>
        <w:r w:rsidDel="00631E31">
          <w:rPr>
            <w:noProof/>
            <w:webHidden/>
          </w:rPr>
          <w:tab/>
        </w:r>
        <w:r w:rsidR="00772251" w:rsidDel="00631E31">
          <w:rPr>
            <w:noProof/>
            <w:webHidden/>
          </w:rPr>
          <w:delText>25</w:delText>
        </w:r>
      </w:del>
    </w:p>
    <w:p w14:paraId="02AE0083" w14:textId="25624D44" w:rsidR="00BB7E00" w:rsidDel="00631E31" w:rsidRDefault="00BB7E00">
      <w:pPr>
        <w:pStyle w:val="TOC2"/>
        <w:rPr>
          <w:del w:id="280" w:author="Leon Peto" w:date="2023-08-04T11:55:00Z"/>
          <w:rFonts w:asciiTheme="minorHAnsi" w:hAnsiTheme="minorHAnsi" w:cstheme="minorBidi"/>
          <w:bCs w:val="0"/>
          <w:smallCaps w:val="0"/>
          <w:noProof/>
          <w:color w:val="auto"/>
          <w:sz w:val="22"/>
          <w:szCs w:val="22"/>
        </w:rPr>
      </w:pPr>
      <w:del w:id="281" w:author="Leon Peto" w:date="2023-08-04T11:55:00Z">
        <w:r w:rsidRPr="00631E31" w:rsidDel="00631E31">
          <w:rPr>
            <w:rFonts w:cs="Times New Roman"/>
            <w:noProof/>
          </w:rPr>
          <w:delText>8.2</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2: Drug specific contraindications and cautions</w:delText>
        </w:r>
        <w:r w:rsidDel="00631E31">
          <w:rPr>
            <w:noProof/>
            <w:webHidden/>
          </w:rPr>
          <w:tab/>
        </w:r>
        <w:r w:rsidR="00772251" w:rsidDel="00631E31">
          <w:rPr>
            <w:noProof/>
            <w:webHidden/>
          </w:rPr>
          <w:delText>28</w:delText>
        </w:r>
      </w:del>
    </w:p>
    <w:p w14:paraId="68565703" w14:textId="37A0EC19" w:rsidR="00BB7E00" w:rsidDel="00631E31" w:rsidRDefault="00BB7E00">
      <w:pPr>
        <w:pStyle w:val="TOC2"/>
        <w:rPr>
          <w:del w:id="282" w:author="Leon Peto" w:date="2023-08-04T11:55:00Z"/>
          <w:rFonts w:asciiTheme="minorHAnsi" w:hAnsiTheme="minorHAnsi" w:cstheme="minorBidi"/>
          <w:bCs w:val="0"/>
          <w:smallCaps w:val="0"/>
          <w:noProof/>
          <w:color w:val="auto"/>
          <w:sz w:val="22"/>
          <w:szCs w:val="22"/>
        </w:rPr>
      </w:pPr>
      <w:del w:id="283" w:author="Leon Peto" w:date="2023-08-04T11:55:00Z">
        <w:r w:rsidRPr="00631E31" w:rsidDel="00631E31">
          <w:rPr>
            <w:rFonts w:cs="Times New Roman"/>
            <w:noProof/>
          </w:rPr>
          <w:delText>8.3</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3: Paediatric dosing information</w:delText>
        </w:r>
        <w:r w:rsidDel="00631E31">
          <w:rPr>
            <w:noProof/>
            <w:webHidden/>
          </w:rPr>
          <w:tab/>
        </w:r>
        <w:r w:rsidR="00772251" w:rsidDel="00631E31">
          <w:rPr>
            <w:noProof/>
            <w:webHidden/>
          </w:rPr>
          <w:delText>29</w:delText>
        </w:r>
      </w:del>
    </w:p>
    <w:p w14:paraId="5354FB7D" w14:textId="04F55F50" w:rsidR="00BB7E00" w:rsidDel="00631E31" w:rsidRDefault="00BB7E00">
      <w:pPr>
        <w:pStyle w:val="TOC2"/>
        <w:rPr>
          <w:del w:id="284" w:author="Leon Peto" w:date="2023-08-04T11:55:00Z"/>
          <w:rFonts w:asciiTheme="minorHAnsi" w:hAnsiTheme="minorHAnsi" w:cstheme="minorBidi"/>
          <w:bCs w:val="0"/>
          <w:smallCaps w:val="0"/>
          <w:noProof/>
          <w:color w:val="auto"/>
          <w:sz w:val="22"/>
          <w:szCs w:val="22"/>
        </w:rPr>
      </w:pPr>
      <w:del w:id="285" w:author="Leon Peto" w:date="2023-08-04T11:55:00Z">
        <w:r w:rsidRPr="00631E31" w:rsidDel="00631E31">
          <w:rPr>
            <w:rFonts w:cs="Times New Roman"/>
            <w:noProof/>
          </w:rPr>
          <w:delText>8.4</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4: Use of IMPs in pregnant and breastfeeding women</w:delText>
        </w:r>
        <w:r w:rsidDel="00631E31">
          <w:rPr>
            <w:noProof/>
            <w:webHidden/>
          </w:rPr>
          <w:tab/>
        </w:r>
        <w:r w:rsidR="00772251" w:rsidDel="00631E31">
          <w:rPr>
            <w:noProof/>
            <w:webHidden/>
          </w:rPr>
          <w:delText>31</w:delText>
        </w:r>
      </w:del>
    </w:p>
    <w:p w14:paraId="7E40BC61" w14:textId="606C35C5" w:rsidR="00BB7E00" w:rsidDel="00631E31" w:rsidRDefault="00BB7E00">
      <w:pPr>
        <w:pStyle w:val="TOC2"/>
        <w:rPr>
          <w:del w:id="286" w:author="Leon Peto" w:date="2023-08-04T11:55:00Z"/>
          <w:rFonts w:asciiTheme="minorHAnsi" w:hAnsiTheme="minorHAnsi" w:cstheme="minorBidi"/>
          <w:bCs w:val="0"/>
          <w:smallCaps w:val="0"/>
          <w:noProof/>
          <w:color w:val="auto"/>
          <w:sz w:val="22"/>
          <w:szCs w:val="22"/>
        </w:rPr>
      </w:pPr>
      <w:del w:id="287" w:author="Leon Peto" w:date="2023-08-04T11:55:00Z">
        <w:r w:rsidRPr="00631E31" w:rsidDel="00631E31">
          <w:rPr>
            <w:rFonts w:cs="Times New Roman"/>
            <w:noProof/>
          </w:rPr>
          <w:delText>8.5</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5: Organisational Structure and Responsibilities</w:delText>
        </w:r>
        <w:r w:rsidDel="00631E31">
          <w:rPr>
            <w:noProof/>
            <w:webHidden/>
          </w:rPr>
          <w:tab/>
        </w:r>
        <w:r w:rsidR="00772251" w:rsidDel="00631E31">
          <w:rPr>
            <w:noProof/>
            <w:webHidden/>
          </w:rPr>
          <w:delText>33</w:delText>
        </w:r>
      </w:del>
    </w:p>
    <w:p w14:paraId="1487CA81" w14:textId="5DD194BF" w:rsidR="00BB7E00" w:rsidDel="00631E31" w:rsidRDefault="00BB7E00">
      <w:pPr>
        <w:pStyle w:val="TOC2"/>
        <w:rPr>
          <w:del w:id="288" w:author="Leon Peto" w:date="2023-08-04T11:55:00Z"/>
          <w:rFonts w:asciiTheme="minorHAnsi" w:hAnsiTheme="minorHAnsi" w:cstheme="minorBidi"/>
          <w:bCs w:val="0"/>
          <w:smallCaps w:val="0"/>
          <w:noProof/>
          <w:color w:val="auto"/>
          <w:sz w:val="22"/>
          <w:szCs w:val="22"/>
        </w:rPr>
      </w:pPr>
      <w:del w:id="289" w:author="Leon Peto" w:date="2023-08-04T11:55:00Z">
        <w:r w:rsidRPr="00631E31" w:rsidDel="00631E31">
          <w:rPr>
            <w:rFonts w:cs="Times New Roman"/>
            <w:noProof/>
          </w:rPr>
          <w:delText>8.6</w:delText>
        </w:r>
        <w:r w:rsidDel="00631E31">
          <w:rPr>
            <w:rFonts w:asciiTheme="minorHAnsi" w:hAnsiTheme="minorHAnsi" w:cstheme="minorBidi"/>
            <w:bCs w:val="0"/>
            <w:smallCaps w:val="0"/>
            <w:noProof/>
            <w:color w:val="auto"/>
            <w:sz w:val="22"/>
            <w:szCs w:val="22"/>
          </w:rPr>
          <w:tab/>
        </w:r>
        <w:r w:rsidRPr="00631E31" w:rsidDel="00631E31">
          <w:rPr>
            <w:rFonts w:cs="Times New Roman"/>
            <w:noProof/>
          </w:rPr>
          <w:delText>Appendix 6: Eligibility by Trial Region, Age, and Pregnancy/Breastfeeding Status</w:delText>
        </w:r>
        <w:r w:rsidDel="00631E31">
          <w:rPr>
            <w:noProof/>
            <w:webHidden/>
          </w:rPr>
          <w:tab/>
        </w:r>
        <w:r w:rsidR="00772251" w:rsidDel="00631E31">
          <w:rPr>
            <w:noProof/>
            <w:webHidden/>
          </w:rPr>
          <w:delText>35</w:delText>
        </w:r>
      </w:del>
    </w:p>
    <w:p w14:paraId="387074AE" w14:textId="29B1B0E7" w:rsidR="00BB7E00" w:rsidDel="00631E31" w:rsidRDefault="00BB7E00">
      <w:pPr>
        <w:pStyle w:val="TOC1"/>
        <w:rPr>
          <w:del w:id="290" w:author="Leon Peto" w:date="2023-08-04T11:55:00Z"/>
          <w:rFonts w:asciiTheme="minorHAnsi" w:hAnsiTheme="minorHAnsi" w:cstheme="minorBidi"/>
          <w:b w:val="0"/>
          <w:caps w:val="0"/>
          <w:noProof/>
          <w:color w:val="auto"/>
          <w:sz w:val="22"/>
          <w:szCs w:val="22"/>
        </w:rPr>
      </w:pPr>
      <w:del w:id="291" w:author="Leon Peto" w:date="2023-08-04T11:55:00Z">
        <w:r w:rsidRPr="00631E31" w:rsidDel="00631E31">
          <w:rPr>
            <w:rFonts w:cs="Times New Roman"/>
            <w:noProof/>
          </w:rPr>
          <w:delText>9</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References</w:delText>
        </w:r>
        <w:r w:rsidDel="00631E31">
          <w:rPr>
            <w:noProof/>
            <w:webHidden/>
          </w:rPr>
          <w:tab/>
        </w:r>
        <w:r w:rsidR="00772251" w:rsidDel="00631E31">
          <w:rPr>
            <w:noProof/>
            <w:webHidden/>
          </w:rPr>
          <w:delText>36</w:delText>
        </w:r>
      </w:del>
    </w:p>
    <w:p w14:paraId="4D390B6E" w14:textId="3809DC57" w:rsidR="00BB7E00" w:rsidDel="00631E31" w:rsidRDefault="00BB7E00">
      <w:pPr>
        <w:pStyle w:val="TOC1"/>
        <w:rPr>
          <w:del w:id="292" w:author="Leon Peto" w:date="2023-08-04T11:55:00Z"/>
          <w:rFonts w:asciiTheme="minorHAnsi" w:hAnsiTheme="minorHAnsi" w:cstheme="minorBidi"/>
          <w:b w:val="0"/>
          <w:caps w:val="0"/>
          <w:noProof/>
          <w:color w:val="auto"/>
          <w:sz w:val="22"/>
          <w:szCs w:val="22"/>
        </w:rPr>
      </w:pPr>
      <w:del w:id="293" w:author="Leon Peto" w:date="2023-08-04T11:55:00Z">
        <w:r w:rsidRPr="00631E31" w:rsidDel="00631E31">
          <w:rPr>
            <w:rFonts w:cs="Times New Roman"/>
            <w:noProof/>
          </w:rPr>
          <w:delText>10</w:delText>
        </w:r>
        <w:r w:rsidDel="00631E31">
          <w:rPr>
            <w:rFonts w:asciiTheme="minorHAnsi" w:hAnsiTheme="minorHAnsi" w:cstheme="minorBidi"/>
            <w:b w:val="0"/>
            <w:caps w:val="0"/>
            <w:noProof/>
            <w:color w:val="auto"/>
            <w:sz w:val="22"/>
            <w:szCs w:val="22"/>
          </w:rPr>
          <w:tab/>
        </w:r>
        <w:r w:rsidRPr="00631E31" w:rsidDel="00631E31">
          <w:rPr>
            <w:rFonts w:cs="Times New Roman"/>
            <w:noProof/>
          </w:rPr>
          <w:delText>Contact details</w:delText>
        </w:r>
        <w:r w:rsidDel="00631E31">
          <w:rPr>
            <w:noProof/>
            <w:webHidden/>
          </w:rPr>
          <w:tab/>
        </w:r>
        <w:r w:rsidR="00772251" w:rsidDel="00631E31">
          <w:rPr>
            <w:noProof/>
            <w:webHidden/>
          </w:rPr>
          <w:delText>38</w:delText>
        </w:r>
      </w:del>
    </w:p>
    <w:p w14:paraId="44770676" w14:textId="574FD190" w:rsidR="004B65DD" w:rsidRPr="00633320" w:rsidRDefault="00BB7E00" w:rsidP="00F123A0">
      <w:pPr>
        <w:sectPr w:rsidR="004B65DD" w:rsidRPr="00633320" w:rsidSect="009B2D72">
          <w:headerReference w:type="default" r:id="rId11"/>
          <w:footerReference w:type="default" r:id="rId12"/>
          <w:footnotePr>
            <w:numFmt w:val="lowerLetter"/>
          </w:footnotePr>
          <w:pgSz w:w="11907" w:h="16840" w:code="9"/>
          <w:pgMar w:top="1418" w:right="1134" w:bottom="1134" w:left="1134" w:header="720" w:footer="720" w:gutter="0"/>
          <w:cols w:space="720"/>
        </w:sectPr>
      </w:pPr>
      <w:r>
        <w:rPr>
          <w:b/>
          <w:bCs w:val="0"/>
          <w:caps/>
          <w:sz w:val="20"/>
          <w:szCs w:val="20"/>
        </w:rPr>
        <w:fldChar w:fldCharType="end"/>
      </w:r>
    </w:p>
    <w:p w14:paraId="253FB91B" w14:textId="09261001" w:rsidR="007975BC" w:rsidRPr="00633320" w:rsidRDefault="004B65DD" w:rsidP="00F123A0">
      <w:pPr>
        <w:pStyle w:val="StyleHeading1Linespacingsingle"/>
        <w:numPr>
          <w:ilvl w:val="0"/>
          <w:numId w:val="2"/>
        </w:numPr>
      </w:pPr>
      <w:bookmarkStart w:id="301" w:name="_Toc215456652"/>
      <w:bookmarkStart w:id="302" w:name="_Ref247359968"/>
      <w:bookmarkStart w:id="303" w:name="_Toc38099236"/>
      <w:bookmarkStart w:id="304" w:name="_Toc44674830"/>
      <w:bookmarkStart w:id="305" w:name="_Toc137835482"/>
      <w:bookmarkStart w:id="306" w:name="_Toc142042544"/>
      <w:r w:rsidRPr="00633320">
        <w:lastRenderedPageBreak/>
        <w:t>B</w:t>
      </w:r>
      <w:bookmarkEnd w:id="301"/>
      <w:bookmarkEnd w:id="302"/>
      <w:bookmarkEnd w:id="303"/>
      <w:bookmarkEnd w:id="304"/>
      <w:bookmarkEnd w:id="305"/>
      <w:r w:rsidR="00B64041">
        <w:t>ackground and Rationale</w:t>
      </w:r>
      <w:bookmarkEnd w:id="306"/>
    </w:p>
    <w:p w14:paraId="4196DE7D" w14:textId="77777777" w:rsidR="00A62D78" w:rsidRPr="00633320" w:rsidRDefault="00A62D78" w:rsidP="00DB1708">
      <w:pPr>
        <w:pStyle w:val="Heading2"/>
      </w:pPr>
      <w:bookmarkStart w:id="307" w:name="_Toc38099237"/>
      <w:bookmarkStart w:id="308" w:name="_Toc44674831"/>
      <w:bookmarkStart w:id="309" w:name="_Toc137835483"/>
      <w:bookmarkStart w:id="310" w:name="_Toc142042545"/>
      <w:bookmarkStart w:id="311" w:name="_Ref247359498"/>
      <w:r w:rsidRPr="00633320">
        <w:t>S</w:t>
      </w:r>
      <w:r w:rsidR="00295817" w:rsidRPr="00633320">
        <w:t>etting</w:t>
      </w:r>
      <w:bookmarkEnd w:id="307"/>
      <w:bookmarkEnd w:id="308"/>
      <w:bookmarkEnd w:id="309"/>
      <w:bookmarkEnd w:id="310"/>
    </w:p>
    <w:p w14:paraId="53E23B9F" w14:textId="122E589F"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1" w:history="1">
        <w:r w:rsidR="00782CBF" w:rsidRPr="00633320">
          <w:fldChar w:fldCharType="begin">
            <w:fldData xml:space="preserve">PEVuZE5vdGU+PENpdGU+PEF1dGhvcj5aaHU8L0F1dGhvcj48WWVhcj4yMDIwPC9ZZWFyPjxSZWNO
dW0+MTwvUmVjTnVtPjxEaXNwbGF5VGV4dD48c3R5bGUgZmFjZT0ic3VwZXJzY3JpcHQiPjE8L3N0
eWxlPjwvRGlzcGxheVRleHQ+PHJlY29yZD48cmVjLW51bWJlcj4xPC9yZWMtbnVtYmVyPjxmb3Jl
aWduLWtleXM+PGtleSBhcHA9IkVOIiBkYi1pZD0icHhlcGQ1NWZ5ZmFlc3RldnNzN3h3NWFncjB4
ZDJkdDV6ZHZwIiB0aW1lc3RhbXA9IjE2ODc1MTU5ODIiPjE8L2tleT48L2ZvcmVpZ24ta2V5cz48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ZHJlc3M+RnJvbSB0aGUgTkhDIEtleSBMYWJvcmF0b3J5IG9mIEJpb3NhZmV0eSwgTmF0aW9uYWwg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PjwvcGVyaW9kaWNhbD48cGFnZXM+NzI3LTczMzwvcGFnZXM+PHZvbHVtZT4zODI8L3ZvbHVtZT48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</w:fldData>
          </w:fldChar>
        </w:r>
        <w:r w:rsidR="00782CBF">
          <w:instrText xml:space="preserve"> ADDIN EN.CITE </w:instrText>
        </w:r>
        <w:r w:rsidR="00782CBF">
          <w:fldChar w:fldCharType="begin">
            <w:fldData xml:space="preserve">PEVuZE5vdGU+PENpdGU+PEF1dGhvcj5aaHU8L0F1dGhvcj48WWVhcj4yMDIwPC9ZZWFyPjxSZWNO
dW0+MTwvUmVjTnVtPjxEaXNwbGF5VGV4dD48c3R5bGUgZmFjZT0ic3VwZXJzY3JpcHQiPjE8L3N0
eWxlPjwvRGlzcGxheVRleHQ+PHJlY29yZD48cmVjLW51bWJlcj4xPC9yZWMtbnVtYmVyPjxmb3Jl
aWduLWtleXM+PGtleSBhcHA9IkVOIiBkYi1pZD0icHhlcGQ1NWZ5ZmFlc3RldnNzN3h3NWFncjB4
ZDJkdDV6ZHZwIiB0aW1lc3RhbXA9IjE2ODc1MTU5ODIiPjE8L2tleT48L2ZvcmVpZ24ta2V5cz48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ZHJlc3M+RnJvbSB0aGUgTkhDIEtleSBMYWJvcmF0b3J5IG9mIEJpb3NhZmV0eSwgTmF0aW9uYWwg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PjwvcGVyaW9kaWNhbD48cGFnZXM+NzI3LTczMzwvcGFnZXM+PHZvbHVtZT4zODI8L3ZvbHVtZT48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</w:fldData>
          </w:fldChar>
        </w:r>
        <w:r w:rsidR="00782CBF">
          <w:instrText xml:space="preserve"> ADDIN EN.CITE.DATA </w:instrText>
        </w:r>
        <w:r w:rsidR="00782CBF">
          <w:fldChar w:fldCharType="end"/>
        </w:r>
        <w:r w:rsidR="00782CBF" w:rsidRPr="00633320">
          <w:fldChar w:fldCharType="separate"/>
        </w:r>
        <w:r w:rsidR="00782CBF" w:rsidRPr="00633320">
          <w:rPr>
            <w:noProof/>
            <w:vertAlign w:val="superscript"/>
          </w:rPr>
          <w:t>1</w:t>
        </w:r>
        <w:r w:rsidR="00782CB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2" w:history="1">
        <w:r w:rsidR="00782CBF" w:rsidRPr="00633320">
          <w:fldChar w:fldCharType="begin">
            <w:fldData xml:space="preserve">PEVuZE5vdGU+PENpdGU+PEF1dGhvcj5TaGk8L0F1dGhvcj48WWVhcj4yMDIwPC9ZZWFyPjxSZWNO
dW0+MjwvUmVjTnVtPjxEaXNwbGF5VGV4dD48c3R5bGUgZmFjZT0ic3VwZXJzY3JpcHQiPjItNDwv
c3R5bGU+PC9EaXNwbGF5VGV4dD48cmVjb3JkPjxyZWMtbnVtYmVyPjI8L3JlYy1udW1iZXI+PGZv
cmVpZ24ta2V5cz48a2V5IGFwcD0iRU4iIGRiLWlkPSJweGVwZDU1ZnlmYWVzdGV2c3M3eHc1YWdy
MHhkMmR0NXpkdnAiIHRpbWVzdGFtcD0iMTY4NzUxNTk4MiI+Mjwva2V5PjwvZm9yZWlnbi1rZXlz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b25kYXJ5LXRpdGxlPk5hdHVyZTwvc2Vjb25kYXJ5LXRpdGxlPjwvdGl0bGVzPjxwZXJpb2RpY2Fs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LiYjeEQ7Q2xpbmljYWwgYW5kIFJlc2VhcmNoIENlbnRlciBvZiBJbmZlY3Rpb3VzIERpc2Vhc2Vz
LCBCZWlqaW5nIERpdGFuIEhvc3BpdGFsLCBDYXBpdGFsIE1lZGljYWwgVW5pdmVyc2l0eSwgQmVp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bmQgUGVraW5nIFVuaW9uIE1lZGljYWwgQ29sbGVnZSwgQmVpamluZywgQ2hpbmEuJiN4RDtUb25n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aW9uIE1lZGljYWwgQ29sbGVnZSwgQmVpamluZywgQ2hpbmEuIEVsZWN0cm9uaWMgYWRkcmVzczog
d2FuZ2p3MjhAMTYzLmNvbS4mI3hEO0RlcGFydG1lbnQgb2YgUHVsbW9uYXJ5IGFuZCBDcml0aWNh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aWppbmcsIENoaW5hOyBUc2luZ2h1YSBVbml2ZXJzaXR5LVBla2luZyBVbml2ZXJzaXR5IEpvaW50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==
</w:fldData>
          </w:fldChar>
        </w:r>
        <w:r w:rsidR="00782CBF">
          <w:instrText xml:space="preserve"> ADDIN EN.CITE </w:instrText>
        </w:r>
        <w:r w:rsidR="00782CBF">
          <w:fldChar w:fldCharType="begin">
            <w:fldData xml:space="preserve">PEVuZE5vdGU+PENpdGU+PEF1dGhvcj5TaGk8L0F1dGhvcj48WWVhcj4yMDIwPC9ZZWFyPjxSZWNO
dW0+MjwvUmVjTnVtPjxEaXNwbGF5VGV4dD48c3R5bGUgZmFjZT0ic3VwZXJzY3JpcHQiPjItNDwv
c3R5bGU+PC9EaXNwbGF5VGV4dD48cmVjb3JkPjxyZWMtbnVtYmVyPjI8L3JlYy1udW1iZXI+PGZv
cmVpZ24ta2V5cz48a2V5IGFwcD0iRU4iIGRiLWlkPSJweGVwZDU1ZnlmYWVzdGV2c3M3eHc1YWdy
MHhkMmR0NXpkdnAiIHRpbWVzdGFtcD0iMTY4NzUxNTk4MiI+Mjwva2V5PjwvZm9yZWlnbi1rZXlz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b25kYXJ5LXRpdGxlPk5hdHVyZTwvc2Vjb25kYXJ5LXRpdGxlPjwvdGl0bGVzPjxwZXJpb2RpY2Fs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LiYjeEQ7Q2xpbmljYWwgYW5kIFJlc2VhcmNoIENlbnRlciBvZiBJbmZlY3Rpb3VzIERpc2Vhc2Vz
LCBCZWlqaW5nIERpdGFuIEhvc3BpdGFsLCBDYXBpdGFsIE1lZGljYWwgVW5pdmVyc2l0eSwgQmVp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bmQgUGVraW5nIFVuaW9uIE1lZGljYWwgQ29sbGVnZSwgQmVpamluZywgQ2hpbmEuJiN4RDtUb25n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aW9uIE1lZGljYWwgQ29sbGVnZSwgQmVpamluZywgQ2hpbmEuIEVsZWN0cm9uaWMgYWRkcmVzczog
d2FuZ2p3MjhAMTYzLmNvbS4mI3hEO0RlcGFydG1lbnQgb2YgUHVsbW9uYXJ5IGFuZCBDcml0aWNh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aWppbmcsIENoaW5hOyBUc2luZ2h1YSBVbml2ZXJzaXR5LVBla2luZyBVbml2ZXJzaXR5IEpvaW50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==
</w:fldData>
          </w:fldChar>
        </w:r>
        <w:r w:rsidR="00782CBF">
          <w:instrText xml:space="preserve"> ADDIN EN.CITE.DATA </w:instrText>
        </w:r>
        <w:r w:rsidR="00782CBF">
          <w:fldChar w:fldCharType="end"/>
        </w:r>
        <w:r w:rsidR="00782CBF" w:rsidRPr="00633320">
          <w:fldChar w:fldCharType="separate"/>
        </w:r>
        <w:r w:rsidR="00782CBF" w:rsidRPr="00633320">
          <w:rPr>
            <w:noProof/>
            <w:vertAlign w:val="superscript"/>
          </w:rPr>
          <w:t>2-4</w:t>
        </w:r>
        <w:r w:rsidR="00782CB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2" w:history="1">
        <w:r w:rsidR="00782CBF" w:rsidRPr="00633320">
          <w:fldChar w:fldCharType="begin">
            <w:fldData xml:space="preserve">PEVuZE5vdGU+PENpdGU+PEF1dGhvcj5TaGk8L0F1dGhvcj48WWVhcj4yMDIwPC9ZZWFyPjxSZWNO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</w:fldData>
          </w:fldChar>
        </w:r>
        <w:r w:rsidR="00782CBF">
          <w:instrText xml:space="preserve"> ADDIN EN.CITE </w:instrText>
        </w:r>
        <w:r w:rsidR="00782CBF">
          <w:fldChar w:fldCharType="begin">
            <w:fldData xml:space="preserve">PEVuZE5vdGU+PENpdGU+PEF1dGhvcj5TaGk8L0F1dGhvcj48WWVhcj4yMDIwPC9ZZWFyPjxSZWNO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</w:fldData>
          </w:fldChar>
        </w:r>
        <w:r w:rsidR="00782CBF">
          <w:instrText xml:space="preserve"> ADDIN EN.CITE.DATA </w:instrText>
        </w:r>
        <w:r w:rsidR="00782CBF">
          <w:fldChar w:fldCharType="end"/>
        </w:r>
        <w:r w:rsidR="00782CBF" w:rsidRPr="00633320">
          <w:fldChar w:fldCharType="separate"/>
        </w:r>
        <w:r w:rsidR="00782CBF" w:rsidRPr="00633320">
          <w:rPr>
            <w:noProof/>
            <w:vertAlign w:val="superscript"/>
          </w:rPr>
          <w:t>2</w:t>
        </w:r>
        <w:r w:rsidR="00782CB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p>
    <w:p w14:paraId="7AD89E5C" w14:textId="10E3C061" w:rsidR="0082193C" w:rsidRDefault="0082193C" w:rsidP="00F123A0"/>
    <w:p w14:paraId="0C57F36D" w14:textId="082E9D05" w:rsidR="0082193C" w:rsidRPr="00633320" w:rsidRDefault="00A015EC" w:rsidP="00F123A0">
      <w:r>
        <w:t xml:space="preserve">Since </w:t>
      </w:r>
      <w:r w:rsidR="00377438">
        <w:t xml:space="preserve">the </w:t>
      </w:r>
      <w:r>
        <w:t>RECOVERY</w:t>
      </w:r>
      <w:r w:rsidR="00377438">
        <w:t xml:space="preserve"> trial</w:t>
      </w:r>
      <w:r>
        <w:t xml:space="preserve"> </w:t>
      </w:r>
      <w:r w:rsidR="00C05B6B">
        <w:t>began in 2020</w:t>
      </w:r>
      <w:r>
        <w:t xml:space="preserve">, </w:t>
      </w:r>
      <w:r w:rsidR="00377438">
        <w:t>it</w:t>
      </w:r>
      <w:r w:rsidR="00C05B6B">
        <w:t xml:space="preserve"> has identified several life-saving </w:t>
      </w:r>
      <w:r w:rsidR="00715F95">
        <w:t>treatments</w:t>
      </w:r>
      <w:r w:rsidR="00C05B6B">
        <w:t xml:space="preserve"> for COVID-19, and shown that other widely used treatments were ineffective.</w:t>
      </w:r>
      <w:hyperlink w:anchor="_ENREF_5" w:tooltip="RECOVERY Collaborative Group, 2022 #59" w:history="1">
        <w:r w:rsidR="00782CBF">
          <w:fldChar w:fldCharType="begin">
            <w:fldData xml:space="preserve">PEVuZE5vdGU+PENpdGU+PEF1dGhvcj5SRUNPVkVSWSBDb2xsYWJvcmF0aXZlIEdyb3VwPC9BdXRo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</w:fldData>
          </w:fldChar>
        </w:r>
        <w:r w:rsidR="00782CBF">
          <w:instrText xml:space="preserve"> ADDIN EN.CITE </w:instrText>
        </w:r>
        <w:r w:rsidR="00782CBF">
          <w:fldChar w:fldCharType="begin">
            <w:fldData xml:space="preserve">PEVuZE5vdGU+PENpdGU+PEF1dGhvcj5SRUNPVkVSWSBDb2xsYWJvcmF0aXZlIEdyb3VwPC9BdXRo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</w:fldData>
          </w:fldChar>
        </w:r>
        <w:r w:rsidR="00782CBF">
          <w:instrText xml:space="preserve"> ADDIN EN.CITE.DATA </w:instrText>
        </w:r>
        <w:r w:rsidR="00782CBF">
          <w:fldChar w:fldCharType="end"/>
        </w:r>
        <w:r w:rsidR="00782CBF">
          <w:fldChar w:fldCharType="separate"/>
        </w:r>
        <w:r w:rsidR="00782CBF" w:rsidRPr="00B64041">
          <w:rPr>
            <w:noProof/>
            <w:vertAlign w:val="superscript"/>
          </w:rPr>
          <w:t>5-14</w:t>
        </w:r>
        <w:r w:rsidR="00782CBF">
          <w:fldChar w:fldCharType="end"/>
        </w:r>
      </w:hyperlink>
      <w:r w:rsidR="00C05B6B">
        <w:t xml:space="preserve"> In </w:t>
      </w:r>
      <w:r>
        <w:t>contrast, t</w:t>
      </w:r>
      <w:r w:rsidR="0082193C">
        <w:t>he treatment</w:t>
      </w:r>
      <w:r w:rsidR="006F5FFE">
        <w:t xml:space="preserve"> of</w:t>
      </w:r>
      <w:r w:rsidR="0082193C">
        <w:t xml:space="preserve"> </w:t>
      </w:r>
      <w:r w:rsidR="006F5FFE">
        <w:t xml:space="preserve">hospitalised patients with pneumonia caused by </w:t>
      </w:r>
      <w:r w:rsidR="0082193C">
        <w:t>influenza</w:t>
      </w:r>
      <w:ins w:id="312" w:author="Leon Peto" w:date="2023-08-04T10:55:00Z">
        <w:r w:rsidR="00B30348">
          <w:t xml:space="preserve"> or bacterial infection</w:t>
        </w:r>
      </w:ins>
      <w:r w:rsidR="0082193C">
        <w:t xml:space="preserve"> has progressed little in the last 20 years and there is substantial uncertainty and disagreement about optimal treatment of th</w:t>
      </w:r>
      <w:r>
        <w:t>e</w:t>
      </w:r>
      <w:r w:rsidR="0082193C">
        <w:t>s</w:t>
      </w:r>
      <w:r>
        <w:t>e</w:t>
      </w:r>
      <w:r w:rsidR="0082193C">
        <w:t xml:space="preserve"> patient</w:t>
      </w:r>
      <w:r>
        <w:t>s</w:t>
      </w:r>
      <w:r w:rsidR="0082193C">
        <w:t>.</w:t>
      </w:r>
      <w:r>
        <w:t xml:space="preserve"> Corticosteroids reduce the risk of death in patients with</w:t>
      </w:r>
      <w:r w:rsidR="00C05B6B">
        <w:t xml:space="preserve"> severe</w:t>
      </w:r>
      <w:r>
        <w:t xml:space="preserve"> COVID-19, but </w:t>
      </w:r>
      <w:r w:rsidR="00C05B6B">
        <w:t>there is insufficient evidence to know if they produce a similar benefit in</w:t>
      </w:r>
      <w:r>
        <w:t xml:space="preserve"> influenza</w:t>
      </w:r>
      <w:ins w:id="313" w:author="Leon Peto" w:date="2023-08-04T10:55:00Z">
        <w:r w:rsidR="00B30348">
          <w:t xml:space="preserve"> and bacterial infection</w:t>
        </w:r>
      </w:ins>
      <w:r>
        <w:t>.</w:t>
      </w:r>
      <w:r w:rsidR="00B64041">
        <w:fldChar w:fldCharType="begin">
          <w:fldData xml:space="preserve">PEVuZE5vdGU+PENpdGU+PEF1dGhvcj5IdWk8L0F1dGhvcj48WWVhcj4yMDE4PC9ZZWFyPjxSZWNO
dW0+MTk8L1JlY051bT48RGlzcGxheVRleHQ+PHN0eWxlIGZhY2U9InN1cGVyc2NyaXB0Ij4xNSwx
Njwvc3R5bGU+PC9EaXNwbGF5VGV4dD48cmVjb3JkPjxyZWMtbnVtYmVyPjE5PC9yZWMtbnVtYmVy
Pjxmb3JlaWduLWtleXM+PGtleSBhcHA9IkVOIiBkYi1pZD0icHhlcGQ1NWZ5ZmFlc3RldnNzN3h3
NWFncjB4ZDJkdDV6ZHZwIiB0aW1lc3RhbXA9IjE2ODc1MTU5ODIiPjE5PC9rZXk+PC9mb3JlaWdu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ZS1udW0+PC9yZWNvcmQ+PC9DaXRlPjxDaXRlPjxBdXRob3I+U2FsZWVtPC9BdXRob3I+PFllYXI+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</w:fldData>
        </w:fldChar>
      </w:r>
      <w:r w:rsidR="0036713E">
        <w:instrText xml:space="preserve"> ADDIN EN.CITE </w:instrText>
      </w:r>
      <w:r w:rsidR="0036713E">
        <w:fldChar w:fldCharType="begin">
          <w:fldData xml:space="preserve">PEVuZE5vdGU+PENpdGU+PEF1dGhvcj5IdWk8L0F1dGhvcj48WWVhcj4yMDE4PC9ZZWFyPjxSZWNO
dW0+MTk8L1JlY051bT48RGlzcGxheVRleHQ+PHN0eWxlIGZhY2U9InN1cGVyc2NyaXB0Ij4xNSwx
Njwvc3R5bGU+PC9EaXNwbGF5VGV4dD48cmVjb3JkPjxyZWMtbnVtYmVyPjE5PC9yZWMtbnVtYmVy
Pjxmb3JlaWduLWtleXM+PGtleSBhcHA9IkVOIiBkYi1pZD0icHhlcGQ1NWZ5ZmFlc3RldnNzN3h3
NWFncjB4ZDJkdDV6ZHZwIiB0aW1lc3RhbXA9IjE2ODc1MTU5ODIiPjE5PC9rZXk+PC9mb3JlaWdu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ZS1udW0+PC9yZWNvcmQ+PC9DaXRlPjxDaXRlPjxBdXRob3I+U2FsZWVtPC9BdXRob3I+PFllYXI+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</w:fldData>
        </w:fldChar>
      </w:r>
      <w:r w:rsidR="0036713E">
        <w:instrText xml:space="preserve"> ADDIN EN.CITE.DATA </w:instrText>
      </w:r>
      <w:r w:rsidR="0036713E">
        <w:fldChar w:fldCharType="end"/>
      </w:r>
      <w:r w:rsidR="00B64041">
        <w:fldChar w:fldCharType="separate"/>
      </w:r>
      <w:hyperlink w:anchor="_ENREF_15" w:tooltip="Hui, 2018 #19" w:history="1">
        <w:r w:rsidR="00782CBF" w:rsidRPr="0036713E">
          <w:rPr>
            <w:noProof/>
            <w:vertAlign w:val="superscript"/>
          </w:rPr>
          <w:t>15</w:t>
        </w:r>
      </w:hyperlink>
      <w:r w:rsidR="0036713E" w:rsidRPr="0036713E">
        <w:rPr>
          <w:noProof/>
          <w:vertAlign w:val="superscript"/>
        </w:rPr>
        <w:t>,</w:t>
      </w:r>
      <w:hyperlink w:anchor="_ENREF_16" w:tooltip="Saleem, 2023 #72" w:history="1">
        <w:r w:rsidR="00782CBF" w:rsidRPr="0036713E">
          <w:rPr>
            <w:noProof/>
            <w:vertAlign w:val="superscript"/>
          </w:rPr>
          <w:t>16</w:t>
        </w:r>
      </w:hyperlink>
      <w:r w:rsidR="00B64041">
        <w:fldChar w:fldCharType="end"/>
      </w:r>
      <w:r>
        <w:t xml:space="preserve"> </w:t>
      </w:r>
      <w:r w:rsidR="00C05B6B">
        <w:t>Anti-SARS-CoV-2 antivirals can improve outcomes in</w:t>
      </w:r>
      <w:r>
        <w:t xml:space="preserve"> </w:t>
      </w:r>
      <w:r w:rsidR="00C05B6B">
        <w:t>hospitalised COVID-19 patients, but there is no similar evidence for anti-influenza antivirals.</w:t>
      </w:r>
      <w:hyperlink w:anchor="_ENREF_17" w:tooltip="Academy of Medical Sciences, 2015 #54" w:history="1">
        <w:r w:rsidR="00782CBF">
          <w:fldChar w:fldCharType="begin"/>
        </w:r>
        <w:r w:rsidR="00782CBF">
          <w:instrText xml:space="preserve"> ADDIN EN.CITE &lt;EndNote&gt;&lt;Cite&gt;&lt;Author&gt;Academy of Medical Sciences&lt;/Author&gt;&lt;Year&gt;2015&lt;/Year&gt;&lt;RecNum&gt;54&lt;/RecNum&gt;&lt;DisplayText&gt;&lt;style face="superscript"&gt;17&lt;/style&gt;&lt;/DisplayText&gt;&lt;record&gt;&lt;rec-number&gt;54&lt;/rec-number&gt;&lt;foreign-keys&gt;&lt;key app="EN" db-id="pxepd55fyfaestevss7xw5agr0xd2dt5zdvp" timestamp="1687515982"&gt;54&lt;/key&gt;&lt;/foreign-keys&gt;&lt;ref-type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rsidR="00782CBF">
          <w:fldChar w:fldCharType="separate"/>
        </w:r>
        <w:r w:rsidR="00782CBF" w:rsidRPr="0036713E">
          <w:rPr>
            <w:noProof/>
            <w:vertAlign w:val="superscript"/>
          </w:rPr>
          <w:t>17</w:t>
        </w:r>
        <w:r w:rsidR="00782CBF">
          <w:fldChar w:fldCharType="end"/>
        </w:r>
      </w:hyperlink>
      <w:r>
        <w:t xml:space="preserve"> </w:t>
      </w:r>
    </w:p>
    <w:p w14:paraId="54536394" w14:textId="1CE75DE3" w:rsidR="00A62D78" w:rsidRPr="00633320" w:rsidRDefault="00A62D78" w:rsidP="00DB1708">
      <w:pPr>
        <w:pStyle w:val="Heading2"/>
      </w:pPr>
      <w:bookmarkStart w:id="314" w:name="_Toc244455447"/>
      <w:bookmarkStart w:id="315" w:name="_Toc244547126"/>
      <w:bookmarkStart w:id="316" w:name="_Toc244455448"/>
      <w:bookmarkStart w:id="317" w:name="_Toc244547127"/>
      <w:bookmarkStart w:id="318" w:name="_Toc38099238"/>
      <w:bookmarkStart w:id="319" w:name="_Toc44674832"/>
      <w:bookmarkStart w:id="320" w:name="_Toc137835484"/>
      <w:bookmarkStart w:id="321" w:name="_Toc142042546"/>
      <w:bookmarkEnd w:id="311"/>
      <w:bookmarkEnd w:id="314"/>
      <w:bookmarkEnd w:id="315"/>
      <w:bookmarkEnd w:id="316"/>
      <w:bookmarkEnd w:id="317"/>
      <w:r w:rsidRPr="00633320">
        <w:t>Treatment Options</w:t>
      </w:r>
      <w:bookmarkEnd w:id="318"/>
      <w:bookmarkEnd w:id="319"/>
      <w:bookmarkEnd w:id="320"/>
      <w:bookmarkEnd w:id="321"/>
    </w:p>
    <w:p w14:paraId="18CF1DCA" w14:textId="603D0F6A" w:rsidR="00F54689" w:rsidRPr="00633320" w:rsidRDefault="006107E0" w:rsidP="00F123A0">
      <w:r w:rsidRPr="00633320">
        <w:t>Th</w:t>
      </w:r>
      <w:r>
        <w:t>e</w:t>
      </w:r>
      <w:r w:rsidRPr="00633320">
        <w:t xml:space="preserve"> </w:t>
      </w:r>
      <w:r w:rsidR="00F33645" w:rsidRPr="00633320">
        <w:t xml:space="preserve">protocol </w:t>
      </w:r>
      <w:r w:rsidR="004D7874" w:rsidRPr="00633320">
        <w:t xml:space="preserve">allows reliable assessment of the effects of multiple different treatments (including re-purposed and novel drugs) on major outcomes in </w:t>
      </w:r>
      <w:del w:id="322" w:author="Leon Peto" w:date="2023-08-22T08:30:00Z">
        <w:r w:rsidR="004D7874" w:rsidRPr="00633320" w:rsidDel="00AD4302">
          <w:delText>COVID-19</w:delText>
        </w:r>
        <w:r w:rsidR="00B6000D" w:rsidDel="00AD4302">
          <w:delText xml:space="preserve"> and</w:delText>
        </w:r>
        <w:r w:rsidR="0082193C" w:rsidDel="00AD4302">
          <w:delText xml:space="preserve"> influenza</w:delText>
        </w:r>
      </w:del>
      <w:ins w:id="323" w:author="Leon Peto" w:date="2023-08-22T08:30:00Z">
        <w:r w:rsidR="00AD4302">
          <w:t>pneumonia</w:t>
        </w:r>
      </w:ins>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w:t>
      </w:r>
      <w:del w:id="324" w:author="Leon Peto" w:date="2023-08-04T11:56:00Z">
        <w:r w:rsidDel="00631E31">
          <w:delText xml:space="preserve">6 </w:delText>
        </w:r>
      </w:del>
      <w:ins w:id="325" w:author="Leon Peto" w:date="2023-08-04T11:56:00Z">
        <w:r w:rsidR="00631E31">
          <w:t xml:space="preserve">7 </w:t>
        </w:r>
      </w:ins>
      <w:r>
        <w:t>and in Appendices 1-4 (sections 8.1-8.4).</w:t>
      </w:r>
    </w:p>
    <w:p w14:paraId="53F0AC4A" w14:textId="4FEAE3FC" w:rsidR="00CF15DC" w:rsidRPr="00633320" w:rsidRDefault="00F33645" w:rsidP="00DB1708">
      <w:pPr>
        <w:pStyle w:val="Heading2"/>
      </w:pPr>
      <w:bookmarkStart w:id="326" w:name="_Ref54595813"/>
      <w:bookmarkStart w:id="327" w:name="_Toc137835485"/>
      <w:bookmarkStart w:id="328" w:name="_Toc142042547"/>
      <w:r w:rsidRPr="00633320">
        <w:t xml:space="preserve">Modifications to the number of treatment </w:t>
      </w:r>
      <w:bookmarkEnd w:id="326"/>
      <w:r w:rsidR="001815E5">
        <w:t>comparisons</w:t>
      </w:r>
      <w:bookmarkEnd w:id="327"/>
      <w:bookmarkEnd w:id="328"/>
    </w:p>
    <w:p w14:paraId="24AD97F6" w14:textId="2019579D" w:rsidR="00C66575" w:rsidRPr="00633320" w:rsidRDefault="00F33645" w:rsidP="00F33645">
      <w:pPr>
        <w:pStyle w:val="Default"/>
        <w:contextualSpacing/>
        <w:jc w:val="both"/>
      </w:pPr>
      <w:r w:rsidRPr="00633320">
        <w:t xml:space="preserve">Other </w:t>
      </w:r>
      <w:r w:rsidR="001815E5">
        <w:t>treatment comparisons</w:t>
      </w:r>
      <w:r w:rsidR="001815E5" w:rsidRPr="00633320">
        <w:t xml:space="preserve"> </w:t>
      </w:r>
      <w:r w:rsidRPr="00633320">
        <w:t>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w:t>
      </w:r>
      <w:r w:rsidR="001815E5">
        <w:t xml:space="preserve">comparisons </w:t>
      </w:r>
      <w:r w:rsidRPr="00633320">
        <w:t>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w:t>
      </w:r>
      <w:r w:rsidR="001815E5">
        <w:t>s</w:t>
      </w:r>
      <w:r w:rsidRPr="00633320">
        <w:t xml:space="preserve"> will be available (e.g. due to manufacturing and supply </w:t>
      </w:r>
      <w:r w:rsidR="0082193C">
        <w:t>issues</w:t>
      </w:r>
      <w:r w:rsidRPr="00633320">
        <w:t>)</w:t>
      </w:r>
      <w:r w:rsidR="00AD611C" w:rsidRPr="00633320">
        <w:t>; and at some times, not all treatment</w:t>
      </w:r>
      <w:r w:rsidR="001815E5">
        <w:t xml:space="preserve">s </w:t>
      </w:r>
      <w:r w:rsidR="00AD611C" w:rsidRPr="00633320">
        <w:t>will be active (e.g. due to lack of relevant approvals and contractual agreements)</w:t>
      </w:r>
      <w:r w:rsidRPr="00633320">
        <w:t xml:space="preserve">. </w:t>
      </w:r>
      <w:r w:rsidR="005E5911" w:rsidRPr="00633320">
        <w:t xml:space="preserve">The Trial Steering Committee may elect to pause one or more of the </w:t>
      </w:r>
      <w:r w:rsidR="001815E5">
        <w:t>comparisons</w:t>
      </w:r>
      <w:r w:rsidR="001815E5" w:rsidRPr="00633320">
        <w:t xml:space="preserve"> </w:t>
      </w:r>
      <w:r w:rsidR="005E5911" w:rsidRPr="00633320">
        <w:t xml:space="preserve">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DB1708">
      <w:pPr>
        <w:pStyle w:val="Heading2"/>
      </w:pPr>
      <w:bookmarkStart w:id="329" w:name="_Toc37107286"/>
      <w:bookmarkStart w:id="330" w:name="_Toc38099241"/>
      <w:bookmarkStart w:id="331" w:name="_Toc44674835"/>
      <w:bookmarkStart w:id="332" w:name="_Toc137835486"/>
      <w:bookmarkStart w:id="333" w:name="_Toc142042548"/>
      <w:r w:rsidRPr="00633320">
        <w:lastRenderedPageBreak/>
        <w:t>Design Considerations</w:t>
      </w:r>
      <w:bookmarkEnd w:id="329"/>
      <w:bookmarkEnd w:id="330"/>
      <w:bookmarkEnd w:id="331"/>
      <w:bookmarkEnd w:id="332"/>
      <w:bookmarkEnd w:id="333"/>
    </w:p>
    <w:p w14:paraId="6CE88416" w14:textId="0808E626" w:rsidR="00DB5F0B" w:rsidRPr="00633320" w:rsidRDefault="0093287A" w:rsidP="003A22A2">
      <w:bookmarkStart w:id="334" w:name="_Toc34778065"/>
      <w:bookmarkStart w:id="335" w:name="_Toc34778120"/>
      <w:bookmarkStart w:id="336" w:name="_Toc34778269"/>
      <w:bookmarkEnd w:id="334"/>
      <w:bookmarkEnd w:id="335"/>
      <w:bookmarkEnd w:id="336"/>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del w:id="337" w:author="Leon Peto" w:date="2023-08-04T10:56:00Z">
        <w:r w:rsidR="0099498B" w:rsidRPr="00633320" w:rsidDel="00B30348">
          <w:delText xml:space="preserve">confirmed COVID-19 </w:delText>
        </w:r>
        <w:r w:rsidR="0082193C" w:rsidDel="00B30348">
          <w:delText xml:space="preserve">and/or influenza </w:delText>
        </w:r>
        <w:r w:rsidR="0099498B" w:rsidRPr="00633320" w:rsidDel="00B30348">
          <w:delText>infection in</w:delText>
        </w:r>
      </w:del>
      <w:ins w:id="338" w:author="Leon Peto" w:date="2023-08-04T10:56:00Z">
        <w:r w:rsidR="00B30348">
          <w:t>patients</w:t>
        </w:r>
      </w:ins>
      <w:r w:rsidR="0099498B" w:rsidRPr="00633320">
        <w:t xml:space="preserve"> hospitalised </w:t>
      </w:r>
      <w:del w:id="339" w:author="Leon Peto" w:date="2023-08-04T10:56:00Z">
        <w:r w:rsidR="0099498B" w:rsidRPr="00633320" w:rsidDel="00B30348">
          <w:delText xml:space="preserve">patients </w:delText>
        </w:r>
      </w:del>
      <w:ins w:id="340" w:author="Leon Peto" w:date="2023-08-04T10:56:00Z">
        <w:r w:rsidR="00B30348">
          <w:t>with pneumonia</w:t>
        </w:r>
        <w:r w:rsidR="00B30348" w:rsidRPr="00633320">
          <w:t xml:space="preserve"> </w:t>
        </w:r>
      </w:ins>
      <w:r w:rsidR="0099498B" w:rsidRPr="00633320">
        <w:t xml:space="preserve">receiving </w:t>
      </w:r>
      <w:r w:rsidR="00E225A5" w:rsidRPr="00633320">
        <w:t>usual standard of care</w:t>
      </w:r>
      <w:r w:rsidR="0099498B" w:rsidRPr="00633320">
        <w:t>.</w:t>
      </w:r>
      <w:r w:rsidR="003A22A2" w:rsidRPr="0082193C" w:rsidDel="003A22A2">
        <w:t xml:space="preserve"> </w:t>
      </w:r>
      <w:del w:id="341" w:author="Leon Peto" w:date="2023-08-04T10:56:00Z">
        <w:r w:rsidR="00B6000D" w:rsidDel="00B30348">
          <w:delText>COVID-19 and influenza are</w:delText>
        </w:r>
      </w:del>
      <w:ins w:id="342" w:author="Leon Peto" w:date="2023-08-04T10:56:00Z">
        <w:r w:rsidR="00B30348">
          <w:t>Pneumonia is</w:t>
        </w:r>
      </w:ins>
      <w:ins w:id="343" w:author="Leon Peto" w:date="2023-08-22T08:32:00Z">
        <w:r w:rsidR="001D1E90">
          <w:t xml:space="preserve"> a</w:t>
        </w:r>
      </w:ins>
      <w:r w:rsidR="00306C62">
        <w:t xml:space="preserve"> common cause</w:t>
      </w:r>
      <w:del w:id="344" w:author="Leon Peto" w:date="2023-08-04T10:56:00Z">
        <w:r w:rsidR="00B6000D" w:rsidDel="00B30348">
          <w:delText>s</w:delText>
        </w:r>
      </w:del>
      <w:r w:rsidR="00306C62">
        <w:t xml:space="preserve"> of</w:t>
      </w:r>
      <w:r w:rsidR="00377438">
        <w:t xml:space="preserve"> hospital admission,</w:t>
      </w:r>
      <w:r w:rsidR="003A22A2">
        <w:t xml:space="preserve"> </w:t>
      </w:r>
      <w:r w:rsidR="00377438">
        <w:t xml:space="preserve">particularly during seasonal respiratory virus epidemics, </w:t>
      </w:r>
      <w:r w:rsidR="003A22A2">
        <w:t>and carr</w:t>
      </w:r>
      <w:r w:rsidR="00B6000D">
        <w:t>y</w:t>
      </w:r>
      <w:r w:rsidR="003A22A2">
        <w:t xml:space="preserve"> a </w:t>
      </w:r>
      <w:r w:rsidR="00306C62">
        <w:t>substantial</w:t>
      </w:r>
      <w:r w:rsidR="003A22A2">
        <w:t xml:space="preserve"> risk of death, so</w:t>
      </w:r>
      <w:r w:rsidR="00306C62">
        <w:t xml:space="preserve"> </w:t>
      </w:r>
      <w:r w:rsidR="00DB5F0B" w:rsidRPr="00633320">
        <w:t xml:space="preserve">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75E58BDD"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18" w:tooltip="Zhou, 2020 #6" w:history="1">
        <w:r w:rsidR="00782CBF" w:rsidRPr="00633320">
          <w:fldChar w:fldCharType="begin">
            <w:fldData xml:space="preserve">PEVuZE5vdGU+PENpdGU+PEF1dGhvcj5aaG91PC9BdXRob3I+PFllYXI+MjAyMDwvWWVhcj48UmVj
TnVtPjY8L1JlY051bT48RGlzcGxheVRleHQ+PHN0eWxlIGZhY2U9InN1cGVyc2NyaXB0Ij4xODwv
c3R5bGU+PC9EaXNwbGF5VGV4dD48cmVjb3JkPjxyZWMtbnVtYmVyPjY8L3JlYy1udW1iZXI+PGZv
cmVpZ24ta2V5cz48a2V5IGFwcD0iRU4iIGRiLWlkPSJweGVwZDU1ZnlmYWVzdGV2c3M3eHc1YWdy
MHhkMmR0NXpkdnAiIHRpbWVzdGFtcD0iMTY4NzUxNTk4MiI+Njwva2V5PjwvZm9yZWlnbi1rZXlz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cmQ+PC9DaXRlPjwvRW5kTm90ZT5=
</w:fldData>
          </w:fldChar>
        </w:r>
        <w:r w:rsidR="00782CBF">
          <w:instrText xml:space="preserve"> ADDIN EN.CITE </w:instrText>
        </w:r>
        <w:r w:rsidR="00782CBF">
          <w:fldChar w:fldCharType="begin">
            <w:fldData xml:space="preserve">PEVuZE5vdGU+PENpdGU+PEF1dGhvcj5aaG91PC9BdXRob3I+PFllYXI+MjAyMDwvWWVhcj48UmVj
TnVtPjY8L1JlY051bT48RGlzcGxheVRleHQ+PHN0eWxlIGZhY2U9InN1cGVyc2NyaXB0Ij4xODwv
c3R5bGU+PC9EaXNwbGF5VGV4dD48cmVjb3JkPjxyZWMtbnVtYmVyPjY8L3JlYy1udW1iZXI+PGZv
cmVpZ24ta2V5cz48a2V5IGFwcD0iRU4iIGRiLWlkPSJweGVwZDU1ZnlmYWVzdGV2c3M3eHc1YWdy
MHhkMmR0NXpkdnAiIHRpbWVzdGFtcD0iMTY4NzUxNTk4MiI+Njwva2V5PjwvZm9yZWlnbi1rZXlz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cmQ+PC9DaXRlPjwvRW5kTm90ZT5=
</w:fldData>
          </w:fldChar>
        </w:r>
        <w:r w:rsidR="00782CBF">
          <w:instrText xml:space="preserve"> ADDIN EN.CITE.DATA </w:instrText>
        </w:r>
        <w:r w:rsidR="00782CBF">
          <w:fldChar w:fldCharType="end"/>
        </w:r>
        <w:r w:rsidR="00782CBF" w:rsidRPr="00633320">
          <w:fldChar w:fldCharType="separate"/>
        </w:r>
        <w:r w:rsidR="00782CBF" w:rsidRPr="0036713E">
          <w:rPr>
            <w:noProof/>
            <w:vertAlign w:val="superscript"/>
          </w:rPr>
          <w:t>18</w:t>
        </w:r>
        <w:r w:rsidR="00782CBF" w:rsidRPr="00633320">
          <w:fldChar w:fldCharType="end"/>
        </w:r>
      </w:hyperlink>
      <w:r w:rsidR="0082193C" w:rsidRPr="0082193C">
        <w:t xml:space="preserve"> </w:t>
      </w:r>
      <w:r w:rsidR="0082193C">
        <w:t>For influenza</w:t>
      </w:r>
      <w:ins w:id="345" w:author="Leon Peto" w:date="2023-08-04T10:56:00Z">
        <w:r w:rsidR="00B30348">
          <w:t xml:space="preserve"> and community-acquired pneumonia</w:t>
        </w:r>
      </w:ins>
      <w:r w:rsidR="0082193C">
        <w:t xml:space="preserve">, the average length of hospital stay </w:t>
      </w:r>
      <w:del w:id="346" w:author="Leon Peto" w:date="2023-08-04T10:56:00Z">
        <w:r w:rsidR="0082193C" w:rsidDel="00B30348">
          <w:delText xml:space="preserve">in the UK </w:delText>
        </w:r>
      </w:del>
      <w:r w:rsidR="0082193C">
        <w:t xml:space="preserve">is around </w:t>
      </w:r>
      <w:ins w:id="347" w:author="Leon Peto" w:date="2023-08-04T10:56:00Z">
        <w:r w:rsidR="00B30348">
          <w:t>7-</w:t>
        </w:r>
      </w:ins>
      <w:r w:rsidR="0082193C">
        <w:t>9 days, so assessment at 28 days will capture most outcomes.</w:t>
      </w:r>
      <w:r w:rsidR="0036713E">
        <w:fldChar w:fldCharType="begin">
          <w:fldData xml:space="preserve">PEVuZE5vdGU+PENpdGU+PEF1dGhvcj5Nb3NzPC9BdXRob3I+PFllYXI+MjAyMDwvWWVhcj48UmVj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</w:fldData>
        </w:fldChar>
      </w:r>
      <w:r w:rsidR="0036713E">
        <w:instrText xml:space="preserve"> ADDIN EN.CITE </w:instrText>
      </w:r>
      <w:r w:rsidR="0036713E">
        <w:fldChar w:fldCharType="begin">
          <w:fldData xml:space="preserve">PEVuZE5vdGU+PENpdGU+PEF1dGhvcj5Nb3NzPC9BdXRob3I+PFllYXI+MjAyMDwvWWVhcj48UmVj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</w:fldData>
        </w:fldChar>
      </w:r>
      <w:r w:rsidR="0036713E">
        <w:instrText xml:space="preserve"> ADDIN EN.CITE.DATA </w:instrText>
      </w:r>
      <w:r w:rsidR="0036713E">
        <w:fldChar w:fldCharType="end"/>
      </w:r>
      <w:r w:rsidR="0036713E">
        <w:fldChar w:fldCharType="separate"/>
      </w:r>
      <w:hyperlink w:anchor="_ENREF_19" w:tooltip="Moss, 2020 #7" w:history="1">
        <w:r w:rsidR="00782CBF" w:rsidRPr="0036713E">
          <w:rPr>
            <w:noProof/>
            <w:vertAlign w:val="superscript"/>
          </w:rPr>
          <w:t>19</w:t>
        </w:r>
      </w:hyperlink>
      <w:r w:rsidR="0036713E" w:rsidRPr="0036713E">
        <w:rPr>
          <w:noProof/>
          <w:vertAlign w:val="superscript"/>
        </w:rPr>
        <w:t>,</w:t>
      </w:r>
      <w:hyperlink w:anchor="_ENREF_20" w:tooltip="Blum, 2015 #73" w:history="1">
        <w:r w:rsidR="00782CBF" w:rsidRPr="0036713E">
          <w:rPr>
            <w:noProof/>
            <w:vertAlign w:val="superscript"/>
          </w:rPr>
          <w:t>20</w:t>
        </w:r>
      </w:hyperlink>
      <w:r w:rsidR="0036713E">
        <w:fldChar w:fldCharType="end"/>
      </w:r>
    </w:p>
    <w:p w14:paraId="0AA186B2" w14:textId="77777777" w:rsidR="002E270A" w:rsidRPr="00633320" w:rsidDel="00623589" w:rsidRDefault="00CB4BE7" w:rsidP="00DB1708">
      <w:pPr>
        <w:pStyle w:val="Heading2"/>
        <w:rPr>
          <w:del w:id="348" w:author="Leon Peto" w:date="2023-09-04T13:58:00Z"/>
        </w:rPr>
      </w:pPr>
      <w:bookmarkStart w:id="349" w:name="_Toc44674836"/>
      <w:bookmarkStart w:id="350" w:name="_Toc137835487"/>
      <w:bookmarkStart w:id="351" w:name="_Toc142042549"/>
      <w:r w:rsidRPr="00633320">
        <w:t>Potential for effective treatments to become available</w:t>
      </w:r>
      <w:bookmarkEnd w:id="349"/>
      <w:bookmarkEnd w:id="350"/>
      <w:bookmarkEnd w:id="351"/>
    </w:p>
    <w:p w14:paraId="71B9145B" w14:textId="77777777" w:rsidR="00CB4BE7" w:rsidRPr="00633320" w:rsidRDefault="00CB4BE7" w:rsidP="00CB4BE7">
      <w:pPr>
        <w:pStyle w:val="Heading2"/>
      </w:pPr>
    </w:p>
    <w:p w14:paraId="644EE204" w14:textId="2AA7D25F"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w:t>
      </w:r>
      <w:r w:rsidR="00160B92">
        <w:t>have</w:t>
      </w:r>
      <w:r w:rsidR="00160B92" w:rsidRPr="00633320">
        <w:t xml:space="preserve"> </w:t>
      </w:r>
      <w:r w:rsidRPr="00633320">
        <w:t xml:space="preserve">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reduces the mortality in COVID-19 patients requiring mechanical ventilation or oxygen.</w:t>
      </w:r>
      <w:hyperlink w:anchor="_ENREF_14" w:tooltip="RECOVERY Collaborative Group, 2021 #16" w:history="1">
        <w:r w:rsidR="00782CBF">
          <w:fldChar w:fldCharType="begin">
            <w:fldData xml:space="preserve">PEVuZE5vdGU+PENpdGU+PEF1dGhvcj5SRUNPVkVSWSBDb2xsYWJvcmF0aXZlIEdyb3VwPC9BdXRo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</w:fldData>
          </w:fldChar>
        </w:r>
        <w:r w:rsidR="00782CBF">
          <w:instrText xml:space="preserve"> ADDIN EN.CITE </w:instrText>
        </w:r>
        <w:r w:rsidR="00782CBF">
          <w:fldChar w:fldCharType="begin">
            <w:fldData xml:space="preserve">PEVuZE5vdGU+PENpdGU+PEF1dGhvcj5SRUNPVkVSWSBDb2xsYWJvcmF0aXZlIEdyb3VwPC9BdXRo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</w:fldData>
          </w:fldChar>
        </w:r>
        <w:r w:rsidR="00782CBF">
          <w:instrText xml:space="preserve"> ADDIN EN.CITE.DATA </w:instrText>
        </w:r>
        <w:r w:rsidR="00782CBF">
          <w:fldChar w:fldCharType="end"/>
        </w:r>
        <w:r w:rsidR="00782CBF">
          <w:fldChar w:fldCharType="separate"/>
        </w:r>
        <w:r w:rsidR="00782CBF" w:rsidRPr="00B64041">
          <w:rPr>
            <w:noProof/>
            <w:vertAlign w:val="superscript"/>
          </w:rPr>
          <w:t>14</w:t>
        </w:r>
        <w:r w:rsidR="00782CBF">
          <w:fldChar w:fldCharType="end"/>
        </w:r>
      </w:hyperlink>
      <w:r w:rsidRPr="00633320">
        <w:t xml:space="preserve"> In 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5A0D5192"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usual standard of care </w:t>
      </w:r>
      <w:r w:rsidR="001815E5">
        <w:t xml:space="preserve">has evolved (e.g. as a consequence of results from trials such as RECOVERY) and it is anticipated that it </w:t>
      </w:r>
      <w:r w:rsidRPr="00633320">
        <w:t>will evolve</w:t>
      </w:r>
      <w:r w:rsidR="001815E5">
        <w:t xml:space="preserve"> further in the future</w:t>
      </w:r>
      <w:r w:rsidRPr="00633320">
        <w:t xml:space="preserve">. Thus </w:t>
      </w:r>
      <w:r w:rsidRPr="00633320">
        <w:lastRenderedPageBreak/>
        <w:t>randomisation will always be relevant to the current clinical situation and the incremental effects of the study treatments will be appropriately assessed.</w:t>
      </w:r>
    </w:p>
    <w:p w14:paraId="1FC54BAE" w14:textId="235A833D"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352" w:name="_Toc34778068"/>
      <w:bookmarkStart w:id="353" w:name="_Toc34778123"/>
      <w:bookmarkStart w:id="354" w:name="_Toc34778272"/>
      <w:bookmarkStart w:id="355" w:name="_Toc34778326"/>
      <w:bookmarkStart w:id="356" w:name="_Toc34778379"/>
      <w:bookmarkStart w:id="357" w:name="_Toc34778459"/>
      <w:bookmarkStart w:id="358" w:name="_Toc34778514"/>
      <w:bookmarkStart w:id="359" w:name="_Toc34778570"/>
      <w:bookmarkStart w:id="360" w:name="_Toc34780048"/>
      <w:bookmarkStart w:id="361" w:name="_Toc34780312"/>
      <w:bookmarkStart w:id="362" w:name="_Toc34780442"/>
      <w:bookmarkStart w:id="363" w:name="_Toc244547132"/>
      <w:bookmarkStart w:id="364" w:name="_Toc38099242"/>
      <w:bookmarkStart w:id="365" w:name="_Toc44674837"/>
      <w:bookmarkStart w:id="366" w:name="_Toc137835488"/>
      <w:bookmarkStart w:id="367" w:name="_Toc142042550"/>
      <w:bookmarkEnd w:id="352"/>
      <w:bookmarkEnd w:id="353"/>
      <w:bookmarkEnd w:id="354"/>
      <w:bookmarkEnd w:id="355"/>
      <w:bookmarkEnd w:id="356"/>
      <w:bookmarkEnd w:id="357"/>
      <w:bookmarkEnd w:id="358"/>
      <w:bookmarkEnd w:id="359"/>
      <w:bookmarkEnd w:id="360"/>
      <w:bookmarkEnd w:id="361"/>
      <w:bookmarkEnd w:id="362"/>
      <w:bookmarkEnd w:id="363"/>
      <w:r w:rsidRPr="00633320">
        <w:t>Design</w:t>
      </w:r>
      <w:r w:rsidR="000F5D4C" w:rsidRPr="00633320">
        <w:t xml:space="preserve"> and Procedures</w:t>
      </w:r>
      <w:bookmarkEnd w:id="364"/>
      <w:bookmarkEnd w:id="365"/>
      <w:bookmarkEnd w:id="366"/>
      <w:bookmarkEnd w:id="367"/>
    </w:p>
    <w:p w14:paraId="3F124A71" w14:textId="77777777" w:rsidR="00610FE8" w:rsidRPr="00633320" w:rsidRDefault="00347F62" w:rsidP="00DB1708">
      <w:pPr>
        <w:pStyle w:val="Heading2"/>
      </w:pPr>
      <w:bookmarkStart w:id="368" w:name="_Toc514947203"/>
      <w:bookmarkStart w:id="369" w:name="_Toc515001175"/>
      <w:bookmarkStart w:id="370" w:name="_Toc34303382"/>
      <w:bookmarkStart w:id="371" w:name="_Toc38099243"/>
      <w:bookmarkStart w:id="372" w:name="_Toc44674838"/>
      <w:bookmarkStart w:id="373" w:name="_Toc137835489"/>
      <w:bookmarkStart w:id="374" w:name="_Toc142042551"/>
      <w:bookmarkEnd w:id="368"/>
      <w:bookmarkEnd w:id="369"/>
      <w:bookmarkEnd w:id="370"/>
      <w:r w:rsidRPr="00633320">
        <w:t>Eligibility</w:t>
      </w:r>
      <w:bookmarkEnd w:id="371"/>
      <w:bookmarkEnd w:id="372"/>
      <w:bookmarkEnd w:id="373"/>
      <w:bookmarkEnd w:id="374"/>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9110450" w:rsidR="001B27CF" w:rsidRPr="00633320" w:rsidRDefault="0082193C" w:rsidP="00F123A0">
      <w:pPr>
        <w:pStyle w:val="ListParagraph"/>
        <w:numPr>
          <w:ilvl w:val="0"/>
          <w:numId w:val="4"/>
        </w:numPr>
        <w:rPr>
          <w:b/>
        </w:rPr>
      </w:pPr>
      <w:del w:id="375" w:author="Leon Peto" w:date="2023-08-04T10:58:00Z">
        <w:r w:rsidDel="0036713E">
          <w:rPr>
            <w:b/>
          </w:rPr>
          <w:delText>Viral p</w:delText>
        </w:r>
      </w:del>
      <w:ins w:id="376" w:author="Leon Peto" w:date="2023-08-04T10:58:00Z">
        <w:r w:rsidR="0036713E">
          <w:rPr>
            <w:b/>
          </w:rPr>
          <w:t>P</w:t>
        </w:r>
      </w:ins>
      <w:r>
        <w:rPr>
          <w:b/>
        </w:rPr>
        <w:t>neumonia syndrome</w:t>
      </w:r>
    </w:p>
    <w:p w14:paraId="704F5357" w14:textId="77777777" w:rsidR="001B27CF" w:rsidRPr="00633320" w:rsidRDefault="001B27CF" w:rsidP="001B27CF">
      <w:pPr>
        <w:pStyle w:val="ListParagraph"/>
        <w:ind w:left="757"/>
      </w:pPr>
    </w:p>
    <w:p w14:paraId="4CDFC0CE" w14:textId="7A7B9EE3" w:rsidR="001B27CF" w:rsidRPr="00633320" w:rsidRDefault="001B27CF" w:rsidP="001B27CF">
      <w:pPr>
        <w:ind w:left="720"/>
      </w:pPr>
      <w:r w:rsidRPr="00633320">
        <w:t xml:space="preserve">In general, </w:t>
      </w:r>
      <w:del w:id="377" w:author="Leon Peto" w:date="2023-08-04T10:58:00Z">
        <w:r w:rsidR="0082193C" w:rsidDel="0036713E">
          <w:delText xml:space="preserve">viral </w:delText>
        </w:r>
      </w:del>
      <w:r w:rsidR="0082193C">
        <w:t>pneumonia</w:t>
      </w:r>
      <w:r w:rsidR="0084563F" w:rsidRPr="00633320">
        <w:t xml:space="preserve"> </w:t>
      </w:r>
      <w:r w:rsidRPr="00633320">
        <w:t>should be suspected when a patient presents with:</w:t>
      </w:r>
    </w:p>
    <w:p w14:paraId="20F564B0" w14:textId="4F297D54" w:rsidR="001B27CF" w:rsidRPr="00633320" w:rsidRDefault="001B27CF" w:rsidP="00942698">
      <w:pPr>
        <w:pStyle w:val="ListParagraph"/>
        <w:numPr>
          <w:ilvl w:val="0"/>
          <w:numId w:val="31"/>
        </w:numPr>
      </w:pPr>
      <w:r w:rsidRPr="00633320">
        <w:t xml:space="preserve">typical symptoms </w:t>
      </w:r>
      <w:ins w:id="378" w:author="Leon Peto" w:date="2023-09-14T22:53:00Z">
        <w:r w:rsidR="00991E1C">
          <w:t xml:space="preserve">of a new respiratory tract infection </w:t>
        </w:r>
      </w:ins>
      <w:r w:rsidRPr="00633320">
        <w:t>(e.g. influenza-like illness with fever and muscle pain, or respiratory illness with cough and shortness of breath); and</w:t>
      </w:r>
    </w:p>
    <w:p w14:paraId="62E62BB4" w14:textId="585DAE98" w:rsidR="001B27CF" w:rsidRPr="00633320" w:rsidRDefault="00991E1C" w:rsidP="00942698">
      <w:pPr>
        <w:pStyle w:val="ListParagraph"/>
        <w:numPr>
          <w:ilvl w:val="0"/>
          <w:numId w:val="31"/>
        </w:numPr>
      </w:pPr>
      <w:ins w:id="379" w:author="Leon Peto" w:date="2023-09-14T22:57:00Z">
        <w:r>
          <w:t>objective evidence of acute lung disease</w:t>
        </w:r>
      </w:ins>
      <w:ins w:id="380" w:author="Leon Peto" w:date="2023-09-14T22:58:00Z">
        <w:r>
          <w:t xml:space="preserve"> </w:t>
        </w:r>
      </w:ins>
      <w:ins w:id="381" w:author="Leon Peto" w:date="2023-09-14T22:57:00Z">
        <w:r>
          <w:t xml:space="preserve">(e.g. </w:t>
        </w:r>
      </w:ins>
      <w:del w:id="382" w:author="Leon Peto" w:date="2023-09-14T22:58:00Z">
        <w:r w:rsidR="001B27CF" w:rsidRPr="00633320" w:rsidDel="00991E1C">
          <w:delText xml:space="preserve">compatible chest </w:delText>
        </w:r>
        <w:r w:rsidR="005A3EEC" w:rsidDel="00991E1C">
          <w:delText>imaging</w:delText>
        </w:r>
        <w:r w:rsidR="001B27CF" w:rsidRPr="00633320" w:rsidDel="00991E1C">
          <w:delText xml:space="preserve"> (</w:delText>
        </w:r>
      </w:del>
      <w:r w:rsidR="001B27CF" w:rsidRPr="00633320">
        <w:t>consolidation or ground-glass shadowing</w:t>
      </w:r>
      <w:r w:rsidR="00BF12CA">
        <w:t xml:space="preserve"> on X-ray or CT</w:t>
      </w:r>
      <w:ins w:id="383" w:author="Leon Peto" w:date="2023-09-14T22:57:00Z">
        <w:r>
          <w:t>, hypoxia, or compatible clinical examination</w:t>
        </w:r>
      </w:ins>
      <w:r w:rsidR="001B27CF" w:rsidRPr="00633320">
        <w:t>); and</w:t>
      </w:r>
    </w:p>
    <w:p w14:paraId="37CE700B" w14:textId="693470DB" w:rsidR="001B27CF" w:rsidRPr="00633320" w:rsidRDefault="001B27CF" w:rsidP="00942698">
      <w:pPr>
        <w:pStyle w:val="ListParagraph"/>
        <w:numPr>
          <w:ilvl w:val="0"/>
          <w:numId w:val="31"/>
        </w:numPr>
      </w:pPr>
      <w:r w:rsidRPr="00633320">
        <w:t>alternative causes have been considered unlikely or excluded (e.g. heart failure</w:t>
      </w:r>
      <w:del w:id="384" w:author="Leon Peto" w:date="2023-08-04T10:58:00Z">
        <w:r w:rsidRPr="00633320" w:rsidDel="0036713E">
          <w:delText xml:space="preserve">, </w:delText>
        </w:r>
        <w:r w:rsidR="0082193C" w:rsidDel="0036713E">
          <w:delText>bacterial pneumonia</w:delText>
        </w:r>
      </w:del>
      <w:r w:rsidRPr="00633320">
        <w:t>).</w:t>
      </w:r>
    </w:p>
    <w:p w14:paraId="7311BE96" w14:textId="03142831" w:rsidR="001B27CF" w:rsidRPr="00633320" w:rsidRDefault="001B27CF" w:rsidP="00C62AFB">
      <w:pPr>
        <w:ind w:left="720"/>
      </w:pPr>
      <w:r w:rsidRPr="00633320">
        <w:t>However, the diagnosis remains a clinical one based on the opinion of the managing doctor</w:t>
      </w:r>
      <w:ins w:id="385" w:author="Leon Peto" w:date="2023-09-14T22:58:00Z">
        <w:r w:rsidR="00991E1C" w:rsidRPr="00526EC1">
          <w:t xml:space="preserve"> (</w:t>
        </w:r>
        <w:r w:rsidR="00991E1C">
          <w:t>the above criteria are just a guide</w:t>
        </w:r>
        <w:r w:rsidR="00991E1C" w:rsidRPr="00526EC1">
          <w:t>)</w:t>
        </w:r>
      </w:ins>
      <w:r w:rsidRPr="00633320">
        <w:t>.</w:t>
      </w:r>
    </w:p>
    <w:p w14:paraId="0AC98711" w14:textId="77777777" w:rsidR="001B27CF" w:rsidRPr="00633320" w:rsidRDefault="001B27CF" w:rsidP="00937536"/>
    <w:p w14:paraId="5D0A3DEA" w14:textId="77777777" w:rsidR="0036713E" w:rsidRDefault="0038151E" w:rsidP="006A7DC2">
      <w:pPr>
        <w:numPr>
          <w:ilvl w:val="0"/>
          <w:numId w:val="4"/>
        </w:numPr>
        <w:rPr>
          <w:ins w:id="386" w:author="Leon Peto" w:date="2023-08-04T10:59:00Z"/>
          <w:b/>
        </w:rPr>
      </w:pPr>
      <w:del w:id="387" w:author="Leon Peto" w:date="2023-08-04T10:58:00Z">
        <w:r w:rsidRPr="006A7DC2" w:rsidDel="0036713E">
          <w:rPr>
            <w:b/>
          </w:rPr>
          <w:delText>C</w:delText>
        </w:r>
        <w:r w:rsidR="004464F5" w:rsidRPr="006A7DC2" w:rsidDel="0036713E">
          <w:rPr>
            <w:b/>
          </w:rPr>
          <w:delText>onfirmed SARS-CoV-2 infection and/or influenza A or B infection</w:delText>
        </w:r>
      </w:del>
      <w:ins w:id="388" w:author="Leon Peto" w:date="2023-08-04T10:58:00Z">
        <w:r w:rsidR="0036713E">
          <w:rPr>
            <w:b/>
          </w:rPr>
          <w:t>One of the following diagnoses</w:t>
        </w:r>
      </w:ins>
      <w:ins w:id="389" w:author="Leon Peto" w:date="2023-08-04T10:59:00Z">
        <w:r w:rsidR="0036713E">
          <w:rPr>
            <w:b/>
          </w:rPr>
          <w:t>:</w:t>
        </w:r>
      </w:ins>
    </w:p>
    <w:p w14:paraId="56D95A89" w14:textId="172339BE" w:rsidR="0036713E" w:rsidRDefault="0036713E" w:rsidP="0036713E">
      <w:pPr>
        <w:numPr>
          <w:ilvl w:val="1"/>
          <w:numId w:val="4"/>
        </w:numPr>
        <w:rPr>
          <w:ins w:id="390" w:author="Leon Peto" w:date="2023-08-04T10:59:00Z"/>
        </w:rPr>
      </w:pPr>
      <w:commentRangeStart w:id="391"/>
      <w:ins w:id="392" w:author="Leon Peto" w:date="2023-08-04T10:59:00Z">
        <w:r w:rsidRPr="003514E4">
          <w:t>Confirmed</w:t>
        </w:r>
        <w:r>
          <w:t xml:space="preserve"> SARS-CoV-2 infection (including patients with influenza co-infection)</w:t>
        </w:r>
      </w:ins>
    </w:p>
    <w:p w14:paraId="6B7322E4" w14:textId="3776C73E" w:rsidR="0036713E" w:rsidRDefault="0036713E" w:rsidP="0036713E">
      <w:pPr>
        <w:numPr>
          <w:ilvl w:val="1"/>
          <w:numId w:val="4"/>
        </w:numPr>
        <w:rPr>
          <w:ins w:id="393" w:author="Leon Peto" w:date="2023-08-04T10:59:00Z"/>
        </w:rPr>
      </w:pPr>
      <w:ins w:id="394" w:author="Leon Peto" w:date="2023-08-04T10:59:00Z">
        <w:r>
          <w:t>Confirmed influenza A or B infection (including patients with SARS-CoV-2 co-infection)</w:t>
        </w:r>
      </w:ins>
    </w:p>
    <w:p w14:paraId="4E88144C" w14:textId="4D93862C" w:rsidR="004464F5" w:rsidRPr="0036713E" w:rsidRDefault="0036713E" w:rsidP="0036713E">
      <w:pPr>
        <w:numPr>
          <w:ilvl w:val="1"/>
          <w:numId w:val="4"/>
        </w:numPr>
      </w:pPr>
      <w:ins w:id="395" w:author="Leon Peto" w:date="2023-08-04T10:59:00Z">
        <w:r>
          <w:t>Community-acquired pneumonia with planned antibiotic treatment (excluding patie</w:t>
        </w:r>
        <w:r w:rsidR="004E4A18">
          <w:t>nts with suspected</w:t>
        </w:r>
      </w:ins>
      <w:ins w:id="396" w:author="Leon Peto" w:date="2023-08-22T09:37:00Z">
        <w:r w:rsidR="004E4A18">
          <w:t xml:space="preserve"> or confirmed</w:t>
        </w:r>
      </w:ins>
      <w:ins w:id="397" w:author="Leon Peto" w:date="2023-08-04T10:59:00Z">
        <w:r w:rsidR="004E4A18">
          <w:t xml:space="preserve"> SARS-CoV-2,</w:t>
        </w:r>
        <w:r>
          <w:t xml:space="preserve"> influenza</w:t>
        </w:r>
      </w:ins>
      <w:ins w:id="398" w:author="Leon Peto" w:date="2023-08-22T09:35:00Z">
        <w:r w:rsidR="004E4A18">
          <w:t xml:space="preserve">, </w:t>
        </w:r>
      </w:ins>
      <w:ins w:id="399" w:author="Leon Peto" w:date="2023-08-24T15:32:00Z">
        <w:r w:rsidR="00BE0654">
          <w:t xml:space="preserve">active pulmonary </w:t>
        </w:r>
      </w:ins>
      <w:ins w:id="400" w:author="Leon Peto" w:date="2023-08-22T09:35:00Z">
        <w:r w:rsidR="004E4A18">
          <w:t xml:space="preserve">tuberculosis or </w:t>
        </w:r>
      </w:ins>
      <w:ins w:id="401" w:author="Leon Peto" w:date="2023-08-22T09:36:00Z">
        <w:r w:rsidR="004E4A18" w:rsidRPr="004E4A18">
          <w:rPr>
            <w:i/>
          </w:rPr>
          <w:t>P</w:t>
        </w:r>
      </w:ins>
      <w:ins w:id="402" w:author="Leon Peto" w:date="2023-08-22T09:35:00Z">
        <w:r w:rsidR="004E4A18" w:rsidRPr="004E4A18">
          <w:rPr>
            <w:i/>
          </w:rPr>
          <w:t>neumocystis jirovecii</w:t>
        </w:r>
      </w:ins>
      <w:ins w:id="403" w:author="Leon Peto" w:date="2023-08-04T10:59:00Z">
        <w:r>
          <w:t xml:space="preserve"> </w:t>
        </w:r>
      </w:ins>
      <w:ins w:id="404" w:author="Leon Peto" w:date="2023-08-22T09:35:00Z">
        <w:r w:rsidR="004E4A18">
          <w:t>pneumonia</w:t>
        </w:r>
      </w:ins>
      <w:ins w:id="405" w:author="Leon Peto" w:date="2023-08-04T10:59:00Z">
        <w:r>
          <w:t>)</w:t>
        </w:r>
        <w:commentRangeEnd w:id="391"/>
        <w:r>
          <w:rPr>
            <w:rStyle w:val="CommentReference"/>
          </w:rPr>
          <w:commentReference w:id="391"/>
        </w:r>
      </w:ins>
      <w:r w:rsidR="004464F5" w:rsidRPr="0036713E">
        <w:rPr>
          <w:b/>
        </w:rPr>
        <w:t xml:space="preserve"> </w:t>
      </w:r>
    </w:p>
    <w:p w14:paraId="181987D9" w14:textId="77777777" w:rsidR="004464F5" w:rsidRDefault="004464F5" w:rsidP="006C3749">
      <w:pPr>
        <w:ind w:left="720"/>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5DCE9B7D" w:rsidR="007D0C06" w:rsidRDefault="004464F5" w:rsidP="00F123A0">
      <w:r>
        <w:t xml:space="preserve">Patients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 xml:space="preserve">Patients will not be </w:t>
      </w:r>
      <w:r w:rsidR="004D1995" w:rsidRPr="004D1995">
        <w:rPr>
          <w:iCs/>
        </w:rPr>
        <w:lastRenderedPageBreak/>
        <w:t>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417C4C2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631E31">
        <w:t>Appendix 6</w:t>
      </w:r>
      <w:r w:rsidRPr="00633320" w:rsidDel="002D6D91">
        <w:t>).</w:t>
      </w:r>
    </w:p>
    <w:p w14:paraId="7820EFF2" w14:textId="77777777" w:rsidR="00347F62" w:rsidRPr="00633320" w:rsidRDefault="00347F62" w:rsidP="00F123A0"/>
    <w:p w14:paraId="22A203DD" w14:textId="2EEAAD16" w:rsidR="00FF2DE0" w:rsidRPr="00633320" w:rsidRDefault="00FF2DE0" w:rsidP="00DB1708">
      <w:pPr>
        <w:pStyle w:val="Heading2"/>
      </w:pPr>
      <w:bookmarkStart w:id="406" w:name="_Toc37107289"/>
      <w:bookmarkStart w:id="407" w:name="_Toc38099244"/>
      <w:bookmarkStart w:id="408" w:name="_Toc44674839"/>
      <w:bookmarkStart w:id="409" w:name="_Toc137835490"/>
      <w:bookmarkStart w:id="410" w:name="_Toc142042552"/>
      <w:r w:rsidRPr="00633320">
        <w:t>Consent</w:t>
      </w:r>
      <w:bookmarkEnd w:id="406"/>
      <w:bookmarkEnd w:id="407"/>
      <w:bookmarkEnd w:id="408"/>
      <w:bookmarkEnd w:id="409"/>
      <w:bookmarkEnd w:id="410"/>
    </w:p>
    <w:p w14:paraId="28A194A6" w14:textId="1B3B891B"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patients who require ventilation (&gt;90% mortality in one cohort</w:t>
      </w:r>
      <w:hyperlink w:anchor="_ENREF_18" w:tooltip="Zhou, 2020 #6" w:history="1">
        <w:r w:rsidR="00782CBF" w:rsidRPr="00633320">
          <w:fldChar w:fldCharType="begin">
            <w:fldData xml:space="preserve">PEVuZE5vdGU+PENpdGU+PEF1dGhvcj5aaG91PC9BdXRob3I+PFllYXI+MjAyMDwvWWVhcj48UmVj
TnVtPjY8L1JlY051bT48RGlzcGxheVRleHQ+PHN0eWxlIGZhY2U9InN1cGVyc2NyaXB0Ij4xODwv
c3R5bGU+PC9EaXNwbGF5VGV4dD48cmVjb3JkPjxyZWMtbnVtYmVyPjY8L3JlYy1udW1iZXI+PGZv
cmVpZ24ta2V5cz48a2V5IGFwcD0iRU4iIGRiLWlkPSJweGVwZDU1ZnlmYWVzdGV2c3M3eHc1YWdy
MHhkMmR0NXpkdnAiIHRpbWVzdGFtcD0iMTY4NzUxNTk4MiI+Njwva2V5PjwvZm9yZWlnbi1rZXlz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cmQ+PC9DaXRlPjwvRW5kTm90ZT5=
</w:fldData>
          </w:fldChar>
        </w:r>
        <w:r w:rsidR="00782CBF">
          <w:instrText xml:space="preserve"> ADDIN EN.CITE </w:instrText>
        </w:r>
        <w:r w:rsidR="00782CBF">
          <w:fldChar w:fldCharType="begin">
            <w:fldData xml:space="preserve">PEVuZE5vdGU+PENpdGU+PEF1dGhvcj5aaG91PC9BdXRob3I+PFllYXI+MjAyMDwvWWVhcj48UmVj
TnVtPjY8L1JlY051bT48RGlzcGxheVRleHQ+PHN0eWxlIGZhY2U9InN1cGVyc2NyaXB0Ij4xODwv
c3R5bGU+PC9EaXNwbGF5VGV4dD48cmVjb3JkPjxyZWMtbnVtYmVyPjY8L3JlYy1udW1iZXI+PGZv
cmVpZ24ta2V5cz48a2V5IGFwcD0iRU4iIGRiLWlkPSJweGVwZDU1ZnlmYWVzdGV2c3M3eHc1YWdy
MHhkMmR0NXpkdnAiIHRpbWVzdGFtcD0iMTY4NzUxNTk4MiI+Njwva2V5PjwvZm9yZWlnbi1rZXlz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cmQ+PC9DaXRlPjwvRW5kTm90ZT5=
</w:fldData>
          </w:fldChar>
        </w:r>
        <w:r w:rsidR="00782CBF">
          <w:instrText xml:space="preserve"> ADDIN EN.CITE.DATA </w:instrText>
        </w:r>
        <w:r w:rsidR="00782CBF">
          <w:fldChar w:fldCharType="end"/>
        </w:r>
        <w:r w:rsidR="00782CBF" w:rsidRPr="00633320">
          <w:fldChar w:fldCharType="separate"/>
        </w:r>
        <w:r w:rsidR="00782CBF" w:rsidRPr="0036713E">
          <w:rPr>
            <w:noProof/>
            <w:vertAlign w:val="superscript"/>
          </w:rPr>
          <w:t>18</w:t>
        </w:r>
        <w:r w:rsidR="00782CBF" w:rsidRPr="00633320">
          <w:fldChar w:fldCharType="end"/>
        </w:r>
      </w:hyperlink>
      <w:r w:rsidR="00A81581" w:rsidRPr="00633320">
        <w:t>), patients who lack capacity to consent due to severe disease (e.g. needs ventilation)</w:t>
      </w:r>
      <w:r w:rsidR="00247F65">
        <w:t xml:space="preserve"> or a prior condition</w:t>
      </w:r>
      <w:r w:rsidR="00A81581" w:rsidRPr="00633320">
        <w:t>,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2"/>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3"/>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4"/>
      </w:r>
      <w:r w:rsidRPr="00633320">
        <w:t xml:space="preserve"> consent may be obtained over the telephone or web video link if hospital visiting rules or parental infection mean a parent/guardian cannot be physically present.</w:t>
      </w:r>
    </w:p>
    <w:p w14:paraId="2743A887" w14:textId="6A5D4570" w:rsidR="00153501" w:rsidRPr="00633320" w:rsidRDefault="00153501" w:rsidP="00F123A0"/>
    <w:p w14:paraId="173DC390" w14:textId="7A73DB7F"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DB1708">
      <w:pPr>
        <w:pStyle w:val="Heading2"/>
      </w:pPr>
      <w:bookmarkStart w:id="411" w:name="_Toc34778072"/>
      <w:bookmarkStart w:id="412" w:name="_Toc34778127"/>
      <w:bookmarkStart w:id="413" w:name="_Toc34778276"/>
      <w:bookmarkStart w:id="414" w:name="_Toc34778330"/>
      <w:bookmarkStart w:id="415" w:name="_Toc34778383"/>
      <w:bookmarkStart w:id="416" w:name="_Toc34778463"/>
      <w:bookmarkStart w:id="417" w:name="_Toc34778518"/>
      <w:bookmarkStart w:id="418" w:name="_Toc34778574"/>
      <w:bookmarkStart w:id="419" w:name="_Toc34780052"/>
      <w:bookmarkStart w:id="420" w:name="_Toc34780316"/>
      <w:bookmarkStart w:id="421" w:name="_Toc34780446"/>
      <w:bookmarkStart w:id="422" w:name="_Toc37107290"/>
      <w:bookmarkStart w:id="423" w:name="_Toc38099245"/>
      <w:bookmarkStart w:id="424" w:name="_Toc44674840"/>
      <w:bookmarkStart w:id="425" w:name="_Toc137835491"/>
      <w:bookmarkStart w:id="426" w:name="_Toc142042553"/>
      <w:bookmarkEnd w:id="411"/>
      <w:bookmarkEnd w:id="412"/>
      <w:bookmarkEnd w:id="413"/>
      <w:bookmarkEnd w:id="414"/>
      <w:bookmarkEnd w:id="415"/>
      <w:bookmarkEnd w:id="416"/>
      <w:bookmarkEnd w:id="417"/>
      <w:bookmarkEnd w:id="418"/>
      <w:bookmarkEnd w:id="419"/>
      <w:bookmarkEnd w:id="420"/>
      <w:bookmarkEnd w:id="421"/>
      <w:r w:rsidRPr="00633320">
        <w:t>B</w:t>
      </w:r>
      <w:r w:rsidR="00EB3117" w:rsidRPr="00633320">
        <w:t>aseline information</w:t>
      </w:r>
      <w:bookmarkEnd w:id="422"/>
      <w:bookmarkEnd w:id="423"/>
      <w:bookmarkEnd w:id="424"/>
      <w:bookmarkEnd w:id="425"/>
      <w:bookmarkEnd w:id="426"/>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14016D82" w:rsidR="00EB3117" w:rsidRPr="00633320" w:rsidRDefault="00EB3117" w:rsidP="00E105FD">
      <w:pPr>
        <w:pStyle w:val="ListParagraph"/>
        <w:numPr>
          <w:ilvl w:val="0"/>
          <w:numId w:val="13"/>
        </w:numPr>
      </w:pPr>
      <w:r w:rsidRPr="00633320">
        <w:t>Patient details (</w:t>
      </w:r>
      <w:commentRangeStart w:id="427"/>
      <w:ins w:id="428" w:author="Leon Peto" w:date="2023-08-04T11:00:00Z">
        <w:r w:rsidR="008B4B60">
          <w:t>depending on local privacy requirements, this may include</w:t>
        </w:r>
      </w:ins>
      <w:del w:id="429" w:author="Leon Peto" w:date="2023-08-04T11:00:00Z">
        <w:r w:rsidRPr="00633320" w:rsidDel="008B4B60">
          <w:delText>e.g.</w:delText>
        </w:r>
      </w:del>
      <w:r w:rsidRPr="00633320">
        <w:t xml:space="preserve"> name</w:t>
      </w:r>
      <w:r w:rsidR="00B864DD" w:rsidRPr="00633320">
        <w:t xml:space="preserve"> or initials</w:t>
      </w:r>
      <w:del w:id="430" w:author="Leon Peto" w:date="2023-08-04T11:00:00Z">
        <w:r w:rsidR="00602571" w:rsidRPr="00633320" w:rsidDel="008B4B60">
          <w:delText xml:space="preserve"> [depending on privacy requirements]</w:delText>
        </w:r>
      </w:del>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commentRangeEnd w:id="427"/>
      <w:r w:rsidR="0052533F">
        <w:rPr>
          <w:rStyle w:val="CommentReference"/>
        </w:rPr>
        <w:commentReference w:id="427"/>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lastRenderedPageBreak/>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78D5BB44" w:rsidR="00290B70" w:rsidRDefault="00B864DD" w:rsidP="00E105FD">
      <w:pPr>
        <w:pStyle w:val="ListParagraph"/>
        <w:numPr>
          <w:ilvl w:val="0"/>
          <w:numId w:val="15"/>
        </w:numPr>
      </w:pPr>
      <w:r w:rsidRPr="00633320">
        <w:t xml:space="preserve">Oxygen saturations </w:t>
      </w:r>
      <w:r w:rsidR="00B670DF" w:rsidRPr="00633320">
        <w:t>on air</w:t>
      </w:r>
      <w:r w:rsidR="00DA0629">
        <w:t>,</w:t>
      </w:r>
      <w:r w:rsidR="00B670DF" w:rsidRPr="00633320">
        <w:t xml:space="preserve"> </w:t>
      </w:r>
      <w:r w:rsidR="00DA0629">
        <w:t xml:space="preserve">oxygen delivery device, and oxygen flow rate </w:t>
      </w:r>
      <w:r w:rsidR="00E43246" w:rsidRPr="00633320">
        <w:t>(</w:t>
      </w:r>
      <w:r w:rsidR="00B670DF" w:rsidRPr="00633320">
        <w:t>if available)</w:t>
      </w:r>
      <w:r w:rsidR="006C3749">
        <w:t xml:space="preserve"> </w:t>
      </w:r>
    </w:p>
    <w:p w14:paraId="7AAEFC23" w14:textId="2A96DFE3" w:rsidR="006C3749" w:rsidRDefault="00170203" w:rsidP="00E105FD">
      <w:pPr>
        <w:pStyle w:val="ListParagraph"/>
        <w:numPr>
          <w:ilvl w:val="0"/>
          <w:numId w:val="15"/>
        </w:numPr>
      </w:pPr>
      <w:r>
        <w:t>Latest routine me</w:t>
      </w:r>
      <w:r w:rsidR="00210B75">
        <w:t>asurement of</w:t>
      </w:r>
      <w:r w:rsidR="00335752">
        <w:t xml:space="preserve"> respira</w:t>
      </w:r>
      <w:r w:rsidR="00210B75">
        <w:t>tory rate</w:t>
      </w:r>
      <w:r w:rsidR="00335752">
        <w:t xml:space="preserve"> </w:t>
      </w:r>
      <w:r w:rsidR="00123D9F">
        <w:t xml:space="preserve">and </w:t>
      </w:r>
      <w:r w:rsidR="00335752">
        <w:t>blood pressure</w:t>
      </w:r>
    </w:p>
    <w:p w14:paraId="02DF4CA4" w14:textId="7CA29FA0" w:rsidR="00335752" w:rsidRDefault="00335752" w:rsidP="00E105FD">
      <w:pPr>
        <w:pStyle w:val="ListParagraph"/>
        <w:numPr>
          <w:ilvl w:val="0"/>
          <w:numId w:val="15"/>
        </w:numPr>
      </w:pPr>
      <w:r>
        <w:t>Presence of new or worsened confusion</w:t>
      </w:r>
    </w:p>
    <w:p w14:paraId="4413E3B4" w14:textId="1FE6701A" w:rsidR="006C3749" w:rsidRPr="00633320" w:rsidRDefault="006C3749" w:rsidP="00E105FD">
      <w:pPr>
        <w:pStyle w:val="ListParagraph"/>
        <w:numPr>
          <w:ilvl w:val="0"/>
          <w:numId w:val="15"/>
        </w:numPr>
      </w:pPr>
      <w:r>
        <w:t>Presence of lung consolidation</w:t>
      </w:r>
      <w:r w:rsidR="00170203">
        <w:t xml:space="preserve"> on</w:t>
      </w:r>
      <w:r>
        <w:t xml:space="preserve"> chest X-ray or CT</w:t>
      </w:r>
      <w:r w:rsidR="00DA0629">
        <w:t xml:space="preserve"> (if available)</w:t>
      </w:r>
    </w:p>
    <w:p w14:paraId="7DF48AE8" w14:textId="0736243B" w:rsidR="00B864DD" w:rsidRPr="00633320" w:rsidRDefault="00B864DD" w:rsidP="00E105FD">
      <w:pPr>
        <w:pStyle w:val="ListParagraph"/>
        <w:numPr>
          <w:ilvl w:val="0"/>
          <w:numId w:val="15"/>
        </w:numPr>
      </w:pPr>
      <w:r w:rsidRPr="00633320">
        <w:t xml:space="preserve">Latest routine measurement of creatinine, </w:t>
      </w:r>
      <w:r w:rsidR="006C3749">
        <w:t xml:space="preserve">urea, </w:t>
      </w:r>
      <w:r w:rsidR="00B21719">
        <w:t xml:space="preserve">and </w:t>
      </w:r>
      <w:r w:rsidRPr="00633320">
        <w:t>C-reactive protein (if available)</w:t>
      </w:r>
    </w:p>
    <w:p w14:paraId="2981DC6F" w14:textId="24ECF48E" w:rsidR="00DC2416" w:rsidRPr="00633320" w:rsidRDefault="00DC2416" w:rsidP="00E105FD">
      <w:pPr>
        <w:pStyle w:val="ListParagraph"/>
        <w:numPr>
          <w:ilvl w:val="0"/>
          <w:numId w:val="15"/>
        </w:numPr>
      </w:pPr>
      <w:r w:rsidRPr="00633320">
        <w:t xml:space="preserve">SARS-CoV-2 </w:t>
      </w:r>
      <w:r w:rsidR="00B72464">
        <w:t>and influenza</w:t>
      </w:r>
      <w:r w:rsidR="00B72464" w:rsidRPr="00633320">
        <w:t xml:space="preserve"> </w:t>
      </w:r>
      <w:r w:rsidR="00B72464">
        <w:t>test result</w:t>
      </w:r>
      <w:r w:rsidR="00335752">
        <w:t>s</w:t>
      </w:r>
      <w:r w:rsidR="00B72464">
        <w:t xml:space="preserve"> </w:t>
      </w:r>
      <w:r w:rsidR="00335752">
        <w:t>(if available</w:t>
      </w:r>
      <w:ins w:id="431" w:author="Leon Peto" w:date="2023-08-04T12:25:00Z">
        <w:r w:rsidR="00294F9C">
          <w:t xml:space="preserve">, </w:t>
        </w:r>
      </w:ins>
      <w:ins w:id="432" w:author="Leon Peto" w:date="2023-08-22T09:42:00Z">
        <w:r w:rsidR="00E10015">
          <w:t>and note</w:t>
        </w:r>
      </w:ins>
      <w:ins w:id="433" w:author="Leon Peto" w:date="2023-08-04T12:25:00Z">
        <w:r w:rsidR="00294F9C">
          <w:t xml:space="preserve"> confirmation of SARS-CoV-2 or influenza infection is required for entry in</w:t>
        </w:r>
        <w:r w:rsidR="00B14CB9">
          <w:t>to</w:t>
        </w:r>
        <w:r w:rsidR="0052533F">
          <w:t xml:space="preserve"> those</w:t>
        </w:r>
        <w:r w:rsidR="00294F9C">
          <w:t xml:space="preserve"> comparisons</w:t>
        </w:r>
      </w:ins>
      <w:r w:rsidR="00335752">
        <w:t>)</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5"/>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5969F57D" w:rsidR="00A42897" w:rsidRDefault="00A42897" w:rsidP="00843B24">
      <w:pPr>
        <w:pStyle w:val="Heading3"/>
      </w:pPr>
      <w:r w:rsidRPr="00633320">
        <w:t xml:space="preserve">Baseline </w:t>
      </w:r>
      <w:r>
        <w:t>sample collection</w:t>
      </w:r>
      <w:r w:rsidR="00791A5C">
        <w:rPr>
          <w:rStyle w:val="FootnoteReference"/>
        </w:rPr>
        <w:footnoteReference w:id="6"/>
      </w:r>
    </w:p>
    <w:p w14:paraId="3E08E795" w14:textId="1604594A" w:rsidR="00A42897" w:rsidRDefault="00A42897" w:rsidP="00A42897">
      <w:pPr>
        <w:pStyle w:val="Heading4"/>
      </w:pPr>
      <w:r>
        <w:t>Participants with COVID-19</w:t>
      </w:r>
    </w:p>
    <w:p w14:paraId="3FE220B5" w14:textId="6C516FC4" w:rsidR="00A42897" w:rsidRDefault="00A42897" w:rsidP="00A42897">
      <w:r>
        <w:t xml:space="preserve">Participants </w:t>
      </w:r>
      <w:r w:rsidR="00714E62">
        <w:t xml:space="preserve">in the UK </w:t>
      </w:r>
      <w:r>
        <w:t xml:space="preserve">with COVID-19 </w:t>
      </w:r>
      <w:r w:rsidR="00FE4C31">
        <w:t xml:space="preserve">entering </w:t>
      </w:r>
      <w:r w:rsidR="00CF4A0C">
        <w:t xml:space="preserve">the </w:t>
      </w:r>
      <w:r w:rsidR="00FE4C31">
        <w:t>sotrovimab</w:t>
      </w:r>
      <w:r w:rsidR="00B66772">
        <w:t xml:space="preserve"> </w:t>
      </w:r>
      <w:r w:rsidR="00FE4C31">
        <w:t xml:space="preserve">comparison </w:t>
      </w:r>
      <w:r>
        <w:t xml:space="preserve">should have a serum sample collected </w:t>
      </w:r>
      <w:r w:rsidR="004D1995">
        <w:rPr>
          <w:b/>
        </w:rPr>
        <w:t xml:space="preserve">after obtaining consent and </w:t>
      </w:r>
      <w:r w:rsidRPr="003C491C">
        <w:rPr>
          <w:b/>
        </w:rPr>
        <w:t>prior to randomisation</w:t>
      </w:r>
      <w:r>
        <w:t xml:space="preserve"> in which </w:t>
      </w:r>
      <w:r w:rsidR="00FF5483">
        <w:t xml:space="preserve">the </w:t>
      </w:r>
      <w:r>
        <w:t xml:space="preserve">presence of SARS-CoV-2 and </w:t>
      </w:r>
      <w:r w:rsidR="00C63886">
        <w:t xml:space="preserve">immune responses </w:t>
      </w:r>
      <w:r>
        <w:t>against it may be tested</w:t>
      </w:r>
      <w:r w:rsidR="008B7846">
        <w:t xml:space="preserve"> </w:t>
      </w:r>
      <w:r w:rsidR="00C63886">
        <w:t>(including anti-SARS-CoV</w:t>
      </w:r>
      <w:r w:rsidR="00A50FA9">
        <w:t>-2 antibodies or cytokines)</w:t>
      </w:r>
      <w:r>
        <w:t xml:space="preserve">. In addition, a nasal swab should be collected in which the </w:t>
      </w:r>
      <w:r w:rsidR="005359F4">
        <w:t xml:space="preserve">level </w:t>
      </w:r>
      <w:r>
        <w:t xml:space="preserve">of SARS-CoV-2 </w:t>
      </w:r>
      <w:r w:rsidR="005359F4">
        <w:t xml:space="preserve">viral RNA (and genotyping for resistance markers) </w:t>
      </w:r>
      <w:r>
        <w:t>will be measured.</w:t>
      </w:r>
      <w:r w:rsidR="00714E62">
        <w:t xml:space="preserve"> Participants outside the UK do not require any baseline sample collection.</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1FE1E01B" w14:textId="4816AB21" w:rsidR="00335752" w:rsidRPr="00A42897" w:rsidRDefault="00A42897" w:rsidP="00C0775F">
      <w:r>
        <w:t>Participants</w:t>
      </w:r>
      <w:r w:rsidR="00714E62">
        <w:t xml:space="preserve"> in the UK</w:t>
      </w:r>
      <w:r>
        <w:t xml:space="preserve"> with influenza pneumonia should have a nasal </w:t>
      </w:r>
      <w:r w:rsidR="00F04CCC">
        <w:t xml:space="preserve">swab </w:t>
      </w:r>
      <w:r>
        <w:t>collected in which the presence of influenza virus will be measured.</w:t>
      </w:r>
      <w:r w:rsidR="00714E62">
        <w:t xml:space="preserve"> </w:t>
      </w:r>
      <w:r w:rsidR="00714E62" w:rsidRPr="00714E62">
        <w:t>Participants outside the UK do not require baseline sample collection, although if the influenza diagnosis was based on a rapid antigen test alone then a nose or throat swab will be collected</w:t>
      </w:r>
      <w:r w:rsidR="004864D3">
        <w:t xml:space="preserve"> </w:t>
      </w:r>
      <w:r w:rsidR="00714E62" w:rsidRPr="00714E62">
        <w:t>for</w:t>
      </w:r>
      <w:r w:rsidR="00714E62">
        <w:t xml:space="preserve"> influenza</w:t>
      </w:r>
      <w:r w:rsidR="00714E62" w:rsidRPr="00714E62">
        <w:t xml:space="preserve"> PCR at a clinical laboratory (if this testing is locally available).</w:t>
      </w:r>
      <w:r w:rsidR="004864D3">
        <w:t xml:space="preserve"> This swab will be collected after obtaining consent and prior to randomisation, and patients with a positive antigen test may proceed to randomisation before results of influenza PCR are available.</w:t>
      </w:r>
    </w:p>
    <w:p w14:paraId="4A301638" w14:textId="1EE6A1DF" w:rsidR="00CA3E60" w:rsidRPr="008B4B60" w:rsidRDefault="00CA3E60">
      <w:pPr>
        <w:autoSpaceDE/>
        <w:autoSpaceDN/>
        <w:adjustRightInd/>
        <w:contextualSpacing w:val="0"/>
        <w:jc w:val="left"/>
        <w:rPr>
          <w:ins w:id="434" w:author="Leon Peto" w:date="2023-08-04T11:01:00Z"/>
          <w:bCs w:val="0"/>
          <w:lang w:val="en-US"/>
        </w:rPr>
      </w:pPr>
    </w:p>
    <w:p w14:paraId="10DCBD82" w14:textId="7126AEB8" w:rsidR="008B4B60" w:rsidRPr="008B4B60" w:rsidRDefault="008B4B60" w:rsidP="008B4B60">
      <w:pPr>
        <w:pStyle w:val="Heading4"/>
        <w:rPr>
          <w:ins w:id="435" w:author="Leon Peto" w:date="2023-08-04T11:01:00Z"/>
          <w:lang w:val="en-US"/>
        </w:rPr>
      </w:pPr>
      <w:ins w:id="436" w:author="Leon Peto" w:date="2023-08-04T11:01:00Z">
        <w:r w:rsidRPr="008B4B60">
          <w:rPr>
            <w:lang w:val="en-US"/>
          </w:rPr>
          <w:t>Participants with community-acquired pneumonia</w:t>
        </w:r>
      </w:ins>
    </w:p>
    <w:p w14:paraId="7409B44A" w14:textId="50117603" w:rsidR="008B4B60" w:rsidRPr="008B4B60" w:rsidRDefault="008B4B60">
      <w:pPr>
        <w:autoSpaceDE/>
        <w:autoSpaceDN/>
        <w:adjustRightInd/>
        <w:contextualSpacing w:val="0"/>
        <w:jc w:val="left"/>
        <w:rPr>
          <w:bCs w:val="0"/>
          <w:lang w:val="en-US"/>
        </w:rPr>
      </w:pPr>
      <w:ins w:id="437" w:author="Leon Peto" w:date="2023-08-04T11:01:00Z">
        <w:r w:rsidRPr="008B4B60">
          <w:rPr>
            <w:bCs w:val="0"/>
            <w:lang w:val="en-US"/>
          </w:rPr>
          <w:t>These participants do not require any samples to be collected.</w:t>
        </w:r>
      </w:ins>
    </w:p>
    <w:p w14:paraId="31D1507D" w14:textId="5EA872C2" w:rsidR="007341EA" w:rsidRPr="00633320" w:rsidRDefault="00D0631B" w:rsidP="00DB1708">
      <w:pPr>
        <w:pStyle w:val="Heading2"/>
        <w:rPr>
          <w:lang w:val="en-GB"/>
        </w:rPr>
      </w:pPr>
      <w:bookmarkStart w:id="438" w:name="_Toc34778074"/>
      <w:bookmarkStart w:id="439" w:name="_Toc34778129"/>
      <w:bookmarkStart w:id="440" w:name="_Toc34778278"/>
      <w:bookmarkStart w:id="441" w:name="_Toc34778332"/>
      <w:bookmarkStart w:id="442" w:name="_Toc34778385"/>
      <w:bookmarkStart w:id="443" w:name="_Toc34778465"/>
      <w:bookmarkStart w:id="444" w:name="_Toc34778520"/>
      <w:bookmarkStart w:id="445" w:name="_Toc34778576"/>
      <w:bookmarkStart w:id="446" w:name="_Toc34780054"/>
      <w:bookmarkStart w:id="447" w:name="_Toc34780318"/>
      <w:bookmarkStart w:id="448" w:name="_Toc34780448"/>
      <w:bookmarkStart w:id="449" w:name="_Toc34778076"/>
      <w:bookmarkStart w:id="450" w:name="_Toc34778131"/>
      <w:bookmarkStart w:id="451" w:name="_Toc34778280"/>
      <w:bookmarkStart w:id="452" w:name="_Toc34778334"/>
      <w:bookmarkStart w:id="453" w:name="_Toc34778387"/>
      <w:bookmarkStart w:id="454" w:name="_Toc34778467"/>
      <w:bookmarkStart w:id="455" w:name="_Toc34778522"/>
      <w:bookmarkStart w:id="456" w:name="_Toc34778578"/>
      <w:bookmarkStart w:id="457" w:name="_Toc34780056"/>
      <w:bookmarkStart w:id="458" w:name="_Toc34780320"/>
      <w:bookmarkStart w:id="459" w:name="_Toc34780450"/>
      <w:bookmarkStart w:id="460" w:name="_Toc37770909"/>
      <w:bookmarkStart w:id="461" w:name="_Toc37771565"/>
      <w:bookmarkStart w:id="462" w:name="_Toc38099246"/>
      <w:bookmarkStart w:id="463" w:name="_Toc44674841"/>
      <w:bookmarkStart w:id="464" w:name="_Ref54422467"/>
      <w:bookmarkStart w:id="465" w:name="_Toc137835492"/>
      <w:bookmarkStart w:id="466" w:name="_Toc142042554"/>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t>Randomised allocation of treatment for COVID-19</w:t>
      </w:r>
      <w:bookmarkEnd w:id="462"/>
      <w:bookmarkEnd w:id="463"/>
      <w:bookmarkEnd w:id="464"/>
      <w:bookmarkEnd w:id="465"/>
      <w:bookmarkEnd w:id="466"/>
    </w:p>
    <w:p w14:paraId="4609A5B3" w14:textId="080DA53A"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 xml:space="preserve">ation service (without </w:t>
      </w:r>
      <w:r w:rsidR="007D0C06" w:rsidRPr="00633320">
        <w:lastRenderedPageBreak/>
        <w:t>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r w:rsidR="00760FBD">
        <w:t xml:space="preserve">Region-specific exclusions, including those related to age, pregnancy </w:t>
      </w:r>
      <w:r w:rsidR="00105DCF">
        <w:t>or</w:t>
      </w:r>
      <w:r w:rsidR="00760FBD">
        <w:t xml:space="preserve"> breastfeeding, are given in Appendix 6.</w:t>
      </w:r>
    </w:p>
    <w:p w14:paraId="730D4E2A" w14:textId="44347662" w:rsidR="00913157" w:rsidRPr="00633320" w:rsidRDefault="005026EF" w:rsidP="00843B24">
      <w:pPr>
        <w:pStyle w:val="Heading3"/>
      </w:pPr>
      <w:bookmarkStart w:id="467" w:name="_Toc40166725"/>
      <w:bookmarkStart w:id="468" w:name="_Toc40209059"/>
      <w:bookmarkStart w:id="469" w:name="_Toc40209117"/>
      <w:bookmarkStart w:id="470" w:name="_Toc40209175"/>
      <w:bookmarkStart w:id="471" w:name="_Toc40209233"/>
      <w:bookmarkStart w:id="472" w:name="_Toc40252655"/>
      <w:bookmarkEnd w:id="467"/>
      <w:bookmarkEnd w:id="468"/>
      <w:bookmarkEnd w:id="469"/>
      <w:bookmarkEnd w:id="470"/>
      <w:bookmarkEnd w:id="471"/>
      <w:bookmarkEnd w:id="472"/>
      <w:r>
        <w:t>R</w:t>
      </w:r>
      <w:r w:rsidR="00913157" w:rsidRPr="00633320">
        <w:t>andomisation part E</w:t>
      </w:r>
    </w:p>
    <w:p w14:paraId="607C8908" w14:textId="7B1889C2"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t>
      </w:r>
      <w:r w:rsidR="00347F11">
        <w:t>requiring ventilatory support (i.e.</w:t>
      </w:r>
      <w:r w:rsidR="00EE4A12">
        <w:t xml:space="preserve"> non-invasive ventilation [</w:t>
      </w:r>
      <w:r w:rsidR="00347F11">
        <w:t>high-flow nasal oxygen</w:t>
      </w:r>
      <w:r w:rsidR="002F2524">
        <w:rPr>
          <w:rStyle w:val="FootnoteReference"/>
        </w:rPr>
        <w:footnoteReference w:id="7"/>
      </w:r>
      <w:r w:rsidR="00347F11">
        <w:t>, continuous positive airways pressure, bilevel positive airways pressure</w:t>
      </w:r>
      <w:r w:rsidR="00EE4A12">
        <w:t xml:space="preserve">], </w:t>
      </w:r>
      <w:r w:rsidR="00347F11">
        <w:t>invasive mechanical ventilation</w:t>
      </w:r>
      <w:r w:rsidR="00EE4A12">
        <w:t>, or ECMO</w:t>
      </w:r>
      <w:r w:rsidR="00347F11">
        <w:t>)</w:t>
      </w:r>
      <w:r w:rsidR="00913157" w:rsidRPr="00633320">
        <w:t xml:space="preserve">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657E51">
      <w:pPr>
        <w:ind w:left="709" w:hanging="283"/>
        <w:rPr>
          <w:b/>
        </w:rPr>
      </w:pPr>
      <w:r w:rsidRPr="003C491C">
        <w:rPr>
          <w:b/>
        </w:rPr>
        <w:sym w:font="Symbol" w:char="F0B7"/>
      </w:r>
      <w:r w:rsidRPr="003C491C">
        <w:rPr>
          <w:b/>
        </w:rPr>
        <w:t xml:space="preserve"> No additional treatment</w:t>
      </w:r>
      <w:r w:rsidR="00173E29" w:rsidRPr="003C491C">
        <w:rPr>
          <w:rStyle w:val="FootnoteReference"/>
          <w:b/>
        </w:rPr>
        <w:footnoteReference w:id="8"/>
      </w:r>
      <w:r w:rsidRPr="003C491C">
        <w:rPr>
          <w:b/>
        </w:rPr>
        <w:t xml:space="preserve"> </w:t>
      </w:r>
    </w:p>
    <w:p w14:paraId="6E1ADAB1" w14:textId="77777777" w:rsidR="00913157" w:rsidRPr="00633320" w:rsidRDefault="00913157" w:rsidP="00657E51">
      <w:pPr>
        <w:ind w:left="709" w:hanging="283"/>
      </w:pPr>
    </w:p>
    <w:p w14:paraId="1744A806" w14:textId="635CA5A5" w:rsidR="00913157" w:rsidRPr="00633320" w:rsidRDefault="00913157" w:rsidP="00657E51">
      <w:pPr>
        <w:ind w:left="709" w:hanging="283"/>
      </w:pPr>
      <w:r w:rsidRPr="00633320">
        <w:sym w:font="Symbol" w:char="F0B7"/>
      </w:r>
      <w:r w:rsidRPr="00633320">
        <w:t xml:space="preserve"> </w:t>
      </w:r>
      <w:r w:rsidRPr="001815E5">
        <w:rPr>
          <w:b/>
        </w:rPr>
        <w:t>High-dose corticosteroids:</w:t>
      </w:r>
      <w:r w:rsidRPr="00633320">
        <w:t xml:space="preserve">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9"/>
      </w:r>
      <w:r w:rsidR="0038151E" w:rsidRPr="0038151E">
        <w:rPr>
          <w:vertAlign w:val="superscript"/>
        </w:rPr>
        <w:t>,</w:t>
      </w:r>
      <w:r w:rsidRPr="00633320">
        <w:rPr>
          <w:vertAlign w:val="superscript"/>
        </w:rPr>
        <w:footnoteReference w:id="10"/>
      </w:r>
    </w:p>
    <w:p w14:paraId="3FEE9B10" w14:textId="77777777" w:rsidR="00913157" w:rsidRPr="00633320" w:rsidRDefault="00913157" w:rsidP="00913157"/>
    <w:p w14:paraId="205FD0F0" w14:textId="093EA02F" w:rsidR="00A42897" w:rsidRPr="00633320" w:rsidRDefault="00A42897" w:rsidP="00843B24">
      <w:pPr>
        <w:pStyle w:val="Heading3"/>
      </w:pPr>
      <w:r>
        <w:t>R</w:t>
      </w:r>
      <w:r w:rsidRPr="00633320">
        <w:t xml:space="preserve">andomisation part </w:t>
      </w:r>
      <w:r>
        <w:t>J</w:t>
      </w:r>
      <w:r w:rsidR="00F04CCC">
        <w:t xml:space="preserve"> (UK only)</w:t>
      </w:r>
      <w:r w:rsidRPr="00633320">
        <w:t xml:space="preserve">: </w:t>
      </w:r>
    </w:p>
    <w:p w14:paraId="1D15D65E" w14:textId="22F0F0ED" w:rsidR="00A42897" w:rsidRPr="00633320" w:rsidRDefault="00A42897" w:rsidP="00A42897">
      <w:pPr>
        <w:rPr>
          <w:b/>
        </w:rPr>
      </w:pPr>
      <w:r>
        <w:t xml:space="preserve">Eligible patients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657E51">
      <w:pPr>
        <w:ind w:left="709" w:hanging="283"/>
        <w:rPr>
          <w:b/>
        </w:rPr>
      </w:pPr>
      <w:r w:rsidRPr="003C491C">
        <w:rPr>
          <w:b/>
        </w:rPr>
        <w:sym w:font="Symbol" w:char="F0B7"/>
      </w:r>
      <w:r w:rsidRPr="003C491C">
        <w:rPr>
          <w:b/>
        </w:rPr>
        <w:t xml:space="preserve"> No additional treatment </w:t>
      </w:r>
    </w:p>
    <w:p w14:paraId="6D5EEA99" w14:textId="77777777" w:rsidR="00A42897" w:rsidRPr="00633320" w:rsidRDefault="00A42897" w:rsidP="00657E51">
      <w:pPr>
        <w:ind w:left="709" w:hanging="283"/>
      </w:pPr>
    </w:p>
    <w:p w14:paraId="6D5AF39A" w14:textId="5101D088" w:rsidR="00A42897" w:rsidRDefault="00A42897" w:rsidP="00657E51">
      <w:pPr>
        <w:ind w:left="709" w:hanging="283"/>
      </w:pPr>
      <w:r w:rsidRPr="00633320">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4C11EEBC" w14:textId="1C91BB91" w:rsidR="00A9005C" w:rsidRPr="00633320" w:rsidRDefault="00A9005C" w:rsidP="00DB1708">
      <w:pPr>
        <w:pStyle w:val="Heading2"/>
      </w:pPr>
      <w:bookmarkStart w:id="473" w:name="_Toc135315501"/>
      <w:bookmarkStart w:id="474" w:name="_Toc137835495"/>
      <w:bookmarkStart w:id="475" w:name="_Toc138421215"/>
      <w:bookmarkStart w:id="476" w:name="_Toc135315503"/>
      <w:bookmarkStart w:id="477" w:name="_Toc137835497"/>
      <w:bookmarkStart w:id="478" w:name="_Toc138421217"/>
      <w:bookmarkStart w:id="479" w:name="_Toc137835500"/>
      <w:bookmarkStart w:id="480" w:name="_Toc135315507"/>
      <w:bookmarkStart w:id="481" w:name="_Toc137835501"/>
      <w:bookmarkStart w:id="482" w:name="_Toc138421221"/>
      <w:bookmarkStart w:id="483" w:name="_Toc135315509"/>
      <w:bookmarkStart w:id="484" w:name="_Toc137835503"/>
      <w:bookmarkStart w:id="485" w:name="_Toc138421223"/>
      <w:bookmarkStart w:id="486" w:name="_Toc137835505"/>
      <w:bookmarkStart w:id="487" w:name="_Toc82605507"/>
      <w:bookmarkStart w:id="488" w:name="_Toc142042555"/>
      <w:bookmarkEnd w:id="473"/>
      <w:bookmarkEnd w:id="474"/>
      <w:bookmarkEnd w:id="475"/>
      <w:bookmarkEnd w:id="476"/>
      <w:bookmarkEnd w:id="477"/>
      <w:bookmarkEnd w:id="478"/>
      <w:bookmarkEnd w:id="479"/>
      <w:bookmarkEnd w:id="480"/>
      <w:bookmarkEnd w:id="481"/>
      <w:bookmarkEnd w:id="482"/>
      <w:bookmarkEnd w:id="483"/>
      <w:bookmarkEnd w:id="484"/>
      <w:bookmarkEnd w:id="485"/>
      <w:r>
        <w:t>Randomised allocation of treatment for influenza</w:t>
      </w:r>
      <w:bookmarkEnd w:id="486"/>
      <w:bookmarkEnd w:id="487"/>
      <w:bookmarkEnd w:id="488"/>
    </w:p>
    <w:p w14:paraId="6700899F" w14:textId="5493F6BE"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xml:space="preserve">. </w:t>
      </w:r>
      <w:r w:rsidR="00760FBD">
        <w:t>R</w:t>
      </w:r>
      <w:r w:rsidR="00794FC9">
        <w:t>egion-specific exclusions</w:t>
      </w:r>
      <w:r w:rsidR="00760FBD">
        <w:t xml:space="preserve">, including those related to age, pregnancy </w:t>
      </w:r>
      <w:r w:rsidR="00105DCF">
        <w:t>or</w:t>
      </w:r>
      <w:r w:rsidR="00760FBD">
        <w:t xml:space="preserve"> breastfeeding,</w:t>
      </w:r>
      <w:r w:rsidR="00794FC9">
        <w:t xml:space="preserve"> are given in Appendix 6.</w:t>
      </w:r>
    </w:p>
    <w:p w14:paraId="1AAC851C" w14:textId="18D09AAC" w:rsidR="00A9005C" w:rsidRPr="00633320" w:rsidRDefault="00A9005C" w:rsidP="00843B24">
      <w:pPr>
        <w:pStyle w:val="Heading3"/>
      </w:pPr>
      <w:r>
        <w:lastRenderedPageBreak/>
        <w:t>R</w:t>
      </w:r>
      <w:r w:rsidRPr="00633320">
        <w:t xml:space="preserve">andomisation part </w:t>
      </w:r>
      <w:r>
        <w:t>G</w:t>
      </w:r>
    </w:p>
    <w:p w14:paraId="2C8760DF" w14:textId="1434902B" w:rsidR="00123D9F" w:rsidRDefault="00A9005C" w:rsidP="00A9005C">
      <w:r w:rsidRPr="00633320">
        <w:t xml:space="preserve">Eligible patients </w:t>
      </w:r>
      <w:r>
        <w:t xml:space="preserve">(with or without SARS-CoV-2 co-infection) </w:t>
      </w:r>
      <w:r w:rsidRPr="00633320">
        <w:t>may be randomised</w:t>
      </w:r>
      <w:r>
        <w:t xml:space="preserve"> in a ratio of 1:1</w:t>
      </w:r>
      <w:r w:rsidRPr="00633320">
        <w:t xml:space="preserve"> to one of the arms listed below.</w:t>
      </w:r>
    </w:p>
    <w:p w14:paraId="677B4FAC" w14:textId="62FA0464" w:rsidR="00A9005C" w:rsidRPr="00633320" w:rsidRDefault="00A9005C" w:rsidP="00A9005C">
      <w:r w:rsidRPr="00633320">
        <w:t xml:space="preserve">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3B0F656E" w14:textId="60E8C2C5" w:rsidR="001815E5" w:rsidRDefault="00A9005C" w:rsidP="008B7846">
      <w:pPr>
        <w:pStyle w:val="Default"/>
        <w:numPr>
          <w:ilvl w:val="0"/>
          <w:numId w:val="21"/>
        </w:numPr>
        <w:contextualSpacing/>
        <w:jc w:val="both"/>
      </w:pPr>
      <w:r w:rsidRPr="004E47B8">
        <w:rPr>
          <w:b/>
          <w:bCs/>
        </w:rPr>
        <w:t xml:space="preserve">Baloxavir marboxil 40mg (or 80mg if weight ≥80kg) once daily </w:t>
      </w:r>
      <w:r w:rsidRPr="009A554B">
        <w:rPr>
          <w:bCs/>
        </w:rPr>
        <w:t xml:space="preserve">by mouth or </w:t>
      </w:r>
      <w:r w:rsidR="00715F95" w:rsidRPr="009A554B">
        <w:rPr>
          <w:bCs/>
        </w:rPr>
        <w:t>nasogastric</w:t>
      </w:r>
      <w:r w:rsidRPr="009A554B">
        <w:rPr>
          <w:bCs/>
        </w:rPr>
        <w:t xml:space="preserve"> tube to be</w:t>
      </w:r>
      <w:r w:rsidRPr="009A554B">
        <w:t xml:space="preserve"> given on day 1 and day </w:t>
      </w:r>
      <w:r w:rsidR="002F2524">
        <w:t>4</w:t>
      </w:r>
      <w:bookmarkStart w:id="489" w:name="_Ref141716692"/>
      <w:r w:rsidR="00E26DD4">
        <w:rPr>
          <w:rStyle w:val="FootnoteReference"/>
        </w:rPr>
        <w:footnoteReference w:id="11"/>
      </w:r>
      <w:bookmarkEnd w:id="489"/>
      <w:r w:rsidRPr="009A554B">
        <w:t>.</w:t>
      </w:r>
    </w:p>
    <w:p w14:paraId="727E9678" w14:textId="5C84EF22" w:rsidR="001815E5" w:rsidRDefault="001815E5">
      <w:pPr>
        <w:autoSpaceDE/>
        <w:autoSpaceDN/>
        <w:adjustRightInd/>
        <w:contextualSpacing w:val="0"/>
        <w:jc w:val="left"/>
        <w:rPr>
          <w:bCs w:val="0"/>
        </w:rPr>
      </w:pPr>
    </w:p>
    <w:p w14:paraId="3EA9A091" w14:textId="3700FBD3" w:rsidR="00A9005C" w:rsidRPr="00633320" w:rsidRDefault="00A9005C" w:rsidP="00843B24">
      <w:pPr>
        <w:pStyle w:val="Heading3"/>
      </w:pPr>
      <w:r>
        <w:t>R</w:t>
      </w:r>
      <w:r w:rsidRPr="00633320">
        <w:t xml:space="preserve">andomisation part </w:t>
      </w:r>
      <w:r>
        <w:t>H</w:t>
      </w:r>
    </w:p>
    <w:p w14:paraId="757AF5C5" w14:textId="3F797D7C" w:rsidR="00123D9F" w:rsidRDefault="00A9005C" w:rsidP="00A9005C">
      <w:r w:rsidRPr="00633320">
        <w:t xml:space="preserve">Eligible patients </w:t>
      </w:r>
      <w:r>
        <w:t xml:space="preserve">(with or without SARS-CoV-2 co-infection) </w:t>
      </w:r>
      <w:r w:rsidRPr="00633320">
        <w:t>may be randomised</w:t>
      </w:r>
      <w:r>
        <w:t xml:space="preserve"> in a ratio of 1:1</w:t>
      </w:r>
      <w:r w:rsidRPr="00633320">
        <w:t xml:space="preserve"> to one of the arms listed below.</w:t>
      </w:r>
    </w:p>
    <w:p w14:paraId="0C81BF02" w14:textId="7F1F793C" w:rsidR="00A9005C" w:rsidRPr="00633320" w:rsidRDefault="00A9005C" w:rsidP="00A9005C">
      <w:r w:rsidRPr="00633320">
        <w:t xml:space="preserve">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07C719DE"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 xml:space="preserve">by mouth or nasogastric tube for five </w:t>
      </w:r>
      <w:r w:rsidR="002F2524" w:rsidRPr="00A31D99">
        <w:rPr>
          <w:bCs/>
        </w:rPr>
        <w:t>days</w:t>
      </w:r>
      <w:r w:rsidR="00BB7E00" w:rsidRPr="00BB7E00">
        <w:rPr>
          <w:bCs/>
          <w:vertAlign w:val="superscript"/>
        </w:rPr>
        <w:fldChar w:fldCharType="begin"/>
      </w:r>
      <w:r w:rsidR="00BB7E00" w:rsidRPr="00BB7E00">
        <w:rPr>
          <w:bCs/>
          <w:vertAlign w:val="superscript"/>
        </w:rPr>
        <w:instrText xml:space="preserve"> NOTEREF _Ref141716692 \h  \* MERGEFORMAT </w:instrText>
      </w:r>
      <w:r w:rsidR="00BB7E00" w:rsidRPr="00BB7E00">
        <w:rPr>
          <w:bCs/>
          <w:vertAlign w:val="superscript"/>
        </w:rPr>
      </w:r>
      <w:r w:rsidR="00BB7E00" w:rsidRPr="00BB7E00">
        <w:rPr>
          <w:bCs/>
          <w:vertAlign w:val="superscript"/>
        </w:rPr>
        <w:fldChar w:fldCharType="separate"/>
      </w:r>
      <w:r w:rsidR="00772251">
        <w:rPr>
          <w:bCs/>
          <w:vertAlign w:val="superscript"/>
        </w:rPr>
        <w:t>j</w:t>
      </w:r>
      <w:r w:rsidR="00BB7E00" w:rsidRPr="00BB7E00">
        <w:rPr>
          <w:bCs/>
          <w:vertAlign w:val="superscript"/>
        </w:rPr>
        <w:fldChar w:fldCharType="end"/>
      </w:r>
      <w:r>
        <w:rPr>
          <w:bCs/>
          <w:vertAlign w:val="superscript"/>
        </w:rPr>
        <w:t>,</w:t>
      </w:r>
      <w:r>
        <w:rPr>
          <w:rStyle w:val="FootnoteReference"/>
          <w:bCs/>
        </w:rPr>
        <w:footnoteReference w:id="12"/>
      </w:r>
      <w:r w:rsidRPr="00A31D99">
        <w:rPr>
          <w:bCs/>
        </w:rPr>
        <w:t>.</w:t>
      </w:r>
    </w:p>
    <w:p w14:paraId="3044BE91" w14:textId="6946C065" w:rsidR="00A9005C" w:rsidRPr="00633320" w:rsidRDefault="00A9005C" w:rsidP="00843B24">
      <w:pPr>
        <w:pStyle w:val="Heading3"/>
      </w:pPr>
      <w:r>
        <w:t>R</w:t>
      </w:r>
      <w:r w:rsidRPr="00633320">
        <w:t xml:space="preserve">andomisation part </w:t>
      </w:r>
      <w:r>
        <w:t>I</w:t>
      </w:r>
    </w:p>
    <w:p w14:paraId="1D63A721" w14:textId="5A4FD601" w:rsidR="00123D9F" w:rsidRDefault="00A9005C" w:rsidP="00A9005C">
      <w:r>
        <w:t>Eligible</w:t>
      </w:r>
      <w:r w:rsidRPr="00633320">
        <w:t xml:space="preserve"> patients </w:t>
      </w:r>
      <w:r>
        <w:t>(without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w:t>
      </w:r>
    </w:p>
    <w:p w14:paraId="584F921F" w14:textId="3BAE00DB" w:rsidR="00A9005C" w:rsidRPr="00633320" w:rsidRDefault="00A9005C" w:rsidP="00A9005C">
      <w:r w:rsidRPr="00633320">
        <w:t xml:space="preserve"> </w:t>
      </w:r>
    </w:p>
    <w:p w14:paraId="7FA59A1B" w14:textId="6CA9B2A1" w:rsidR="00A9005C" w:rsidRPr="00CA3E60" w:rsidRDefault="00A9005C" w:rsidP="00A9005C">
      <w:pPr>
        <w:pStyle w:val="Default"/>
        <w:numPr>
          <w:ilvl w:val="0"/>
          <w:numId w:val="22"/>
        </w:numPr>
        <w:contextualSpacing/>
        <w:jc w:val="both"/>
        <w:rPr>
          <w:bCs/>
        </w:rPr>
      </w:pPr>
      <w:r w:rsidRPr="00C17900">
        <w:rPr>
          <w:b/>
        </w:rPr>
        <w:t>No additional treatment</w:t>
      </w:r>
    </w:p>
    <w:p w14:paraId="4536BCE7" w14:textId="77777777" w:rsidR="00CA3E60" w:rsidRPr="00C17900" w:rsidRDefault="00CA3E60" w:rsidP="00CA3E60">
      <w:pPr>
        <w:pStyle w:val="Default"/>
        <w:ind w:left="720"/>
        <w:contextualSpacing/>
        <w:jc w:val="both"/>
        <w:rPr>
          <w:bCs/>
        </w:rPr>
      </w:pPr>
    </w:p>
    <w:p w14:paraId="14DE79C2" w14:textId="2B61E21F" w:rsidR="00A1791D" w:rsidRDefault="005253EC" w:rsidP="00A1791D">
      <w:pPr>
        <w:pStyle w:val="ListParagraph"/>
        <w:numPr>
          <w:ilvl w:val="0"/>
          <w:numId w:val="42"/>
        </w:numPr>
      </w:pPr>
      <w:r w:rsidRPr="001815E5">
        <w:rPr>
          <w:b/>
        </w:rPr>
        <w:t>Low-dose corticosteroids:</w:t>
      </w:r>
      <w:r w:rsidRPr="00633320">
        <w:t xml:space="preserve">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bookmarkStart w:id="490" w:name="_Ref142039455"/>
      <w:r w:rsidR="00A9005C">
        <w:rPr>
          <w:rStyle w:val="FootnoteReference"/>
        </w:rPr>
        <w:footnoteReference w:id="13"/>
      </w:r>
      <w:bookmarkEnd w:id="490"/>
    </w:p>
    <w:p w14:paraId="6F971CCA" w14:textId="77777777" w:rsidR="00D74261" w:rsidRDefault="00D74261" w:rsidP="00D74261">
      <w:pPr>
        <w:pStyle w:val="Heading2"/>
        <w:rPr>
          <w:ins w:id="492" w:author="Leon Peto" w:date="2023-08-04T11:03:00Z"/>
        </w:rPr>
      </w:pPr>
      <w:bookmarkStart w:id="493" w:name="_Toc135315512"/>
      <w:bookmarkStart w:id="494" w:name="_Toc142042556"/>
      <w:ins w:id="495" w:author="Leon Peto" w:date="2023-08-04T11:03:00Z">
        <w:r>
          <w:t>Randomised allocation of treatment for community-acquired pneumonia</w:t>
        </w:r>
        <w:bookmarkEnd w:id="493"/>
        <w:bookmarkEnd w:id="494"/>
      </w:ins>
    </w:p>
    <w:p w14:paraId="1338720A" w14:textId="012B1605" w:rsidR="00D74261" w:rsidRDefault="00D74261" w:rsidP="00D74261">
      <w:pPr>
        <w:pStyle w:val="ListParagraph"/>
        <w:ind w:left="0"/>
        <w:rPr>
          <w:ins w:id="496" w:author="Leon Peto" w:date="2023-08-04T11:03:00Z"/>
        </w:rPr>
      </w:pPr>
      <w:ins w:id="497" w:author="Leon Peto" w:date="2023-08-04T11:03:00Z">
        <w:r w:rsidRPr="00633320">
          <w:t xml:space="preserve">In addition to receiving usual care, eligible patients </w:t>
        </w:r>
        <w:r>
          <w:t>with</w:t>
        </w:r>
        <w:r w:rsidRPr="00BA48A5">
          <w:t xml:space="preserve"> </w:t>
        </w:r>
        <w:r>
          <w:t>a diagnosis of community-acquired pneumonia (without su</w:t>
        </w:r>
        <w:r w:rsidR="00686859">
          <w:t>spected or confirmed COVID-19,</w:t>
        </w:r>
        <w:r>
          <w:t xml:space="preserve"> influenza</w:t>
        </w:r>
      </w:ins>
      <w:ins w:id="498" w:author="Leon Peto" w:date="2023-08-22T14:48:00Z">
        <w:r w:rsidR="00686859">
          <w:t xml:space="preserve">, tuberculosis, or </w:t>
        </w:r>
        <w:r w:rsidR="00686859" w:rsidRPr="00686859">
          <w:rPr>
            <w:i/>
          </w:rPr>
          <w:t>Pneumocystis jirovecii</w:t>
        </w:r>
        <w:r w:rsidR="00686859">
          <w:t xml:space="preserve"> infection</w:t>
        </w:r>
      </w:ins>
      <w:ins w:id="499" w:author="Leon Peto" w:date="2023-08-04T11:03:00Z">
        <w:r>
          <w:t xml:space="preserve">) </w:t>
        </w:r>
        <w:r w:rsidRPr="00633320">
          <w:t xml:space="preserve">will be allocated </w:t>
        </w:r>
        <w:r>
          <w:t xml:space="preserve">treatment </w:t>
        </w:r>
        <w:r w:rsidRPr="00633320">
          <w:t>using a central web-based randomisation service (without stratification or minimisation).</w:t>
        </w:r>
        <w:r>
          <w:t xml:space="preserve"> Region-specific exclusions, including those related to age, pregnancy and breastfeeding, are given in Appendix 6.</w:t>
        </w:r>
      </w:ins>
    </w:p>
    <w:p w14:paraId="777B9876" w14:textId="77777777" w:rsidR="00D74261" w:rsidRDefault="00D74261" w:rsidP="00D74261">
      <w:pPr>
        <w:pStyle w:val="Heading3"/>
        <w:rPr>
          <w:ins w:id="500" w:author="Leon Peto" w:date="2023-08-04T11:03:00Z"/>
        </w:rPr>
      </w:pPr>
      <w:ins w:id="501" w:author="Leon Peto" w:date="2023-08-04T11:03:00Z">
        <w:r>
          <w:t>R</w:t>
        </w:r>
        <w:r w:rsidRPr="00633320">
          <w:t xml:space="preserve">andomisation part </w:t>
        </w:r>
        <w:r>
          <w:t>M</w:t>
        </w:r>
      </w:ins>
    </w:p>
    <w:p w14:paraId="5B94D4DC" w14:textId="77777777" w:rsidR="00D74261" w:rsidRDefault="00D74261" w:rsidP="00D74261">
      <w:pPr>
        <w:pStyle w:val="ListParagraph"/>
        <w:ind w:left="0"/>
        <w:rPr>
          <w:ins w:id="502" w:author="Leon Peto" w:date="2023-08-04T11:03:00Z"/>
        </w:rPr>
      </w:pPr>
      <w:ins w:id="503" w:author="Leon Peto" w:date="2023-08-04T11:03:00Z">
        <w:r>
          <w:rPr>
            <w:lang w:val="en-US"/>
          </w:rPr>
          <w:t>Eligible patients (</w:t>
        </w:r>
        <w:r>
          <w:t>≥18 years old</w:t>
        </w:r>
        <w:r>
          <w:rPr>
            <w:lang w:val="en-US"/>
          </w:rPr>
          <w:t>) may be randomised in a ratio of 1:1 to one of the arms listed below</w:t>
        </w:r>
        <w:r w:rsidRPr="00633320">
          <w:t>.</w:t>
        </w:r>
      </w:ins>
    </w:p>
    <w:p w14:paraId="77B6EEA2" w14:textId="77777777" w:rsidR="00D74261" w:rsidRDefault="00D74261" w:rsidP="00D74261">
      <w:pPr>
        <w:pStyle w:val="ListParagraph"/>
        <w:ind w:left="0"/>
        <w:rPr>
          <w:ins w:id="504" w:author="Leon Peto" w:date="2023-08-04T11:03:00Z"/>
        </w:rPr>
      </w:pPr>
    </w:p>
    <w:p w14:paraId="3FEDC093" w14:textId="77777777" w:rsidR="00D74261" w:rsidRPr="00717A9A" w:rsidRDefault="00D74261" w:rsidP="00D74261">
      <w:pPr>
        <w:pStyle w:val="ListParagraph"/>
        <w:numPr>
          <w:ilvl w:val="0"/>
          <w:numId w:val="42"/>
        </w:numPr>
        <w:rPr>
          <w:ins w:id="505" w:author="Leon Peto" w:date="2023-08-04T11:03:00Z"/>
        </w:rPr>
      </w:pPr>
      <w:ins w:id="506" w:author="Leon Peto" w:date="2023-08-04T11:03:00Z">
        <w:r w:rsidRPr="00C17900">
          <w:rPr>
            <w:b/>
          </w:rPr>
          <w:t>No additional treatment</w:t>
        </w:r>
      </w:ins>
    </w:p>
    <w:p w14:paraId="1F01ADD5" w14:textId="77777777" w:rsidR="00D74261" w:rsidRDefault="00D74261" w:rsidP="00D74261">
      <w:pPr>
        <w:rPr>
          <w:ins w:id="507" w:author="Leon Peto" w:date="2023-08-04T11:03:00Z"/>
        </w:rPr>
      </w:pPr>
    </w:p>
    <w:p w14:paraId="38C59A89" w14:textId="03BF4721" w:rsidR="003C7D63" w:rsidRDefault="00D74261" w:rsidP="00686859">
      <w:pPr>
        <w:pStyle w:val="ListParagraph"/>
        <w:numPr>
          <w:ilvl w:val="0"/>
          <w:numId w:val="42"/>
        </w:numPr>
      </w:pPr>
      <w:ins w:id="508" w:author="Leon Peto" w:date="2023-08-04T11:03:00Z">
        <w:r w:rsidRPr="003668F3">
          <w:rPr>
            <w:b/>
          </w:rPr>
          <w:t>Low-dose corticosteroids:</w:t>
        </w:r>
        <w:r w:rsidRPr="00633320">
          <w:t xml:space="preserve"> </w:t>
        </w:r>
        <w:r>
          <w:rPr>
            <w:b/>
          </w:rPr>
          <w:t>D</w:t>
        </w:r>
        <w:r w:rsidRPr="00633320">
          <w:rPr>
            <w:b/>
          </w:rPr>
          <w:t>examethasone</w:t>
        </w:r>
        <w:r>
          <w:rPr>
            <w:b/>
          </w:rPr>
          <w:t xml:space="preserve"> 6mg once daily given </w:t>
        </w:r>
        <w:r w:rsidRPr="00A31D99">
          <w:t>oral</w:t>
        </w:r>
        <w:r>
          <w:t>l</w:t>
        </w:r>
        <w:r w:rsidRPr="00A31D99">
          <w:t>y or intravenously for ten</w:t>
        </w:r>
        <w:r w:rsidRPr="009A554B">
          <w:t xml:space="preserve"> days or until discharge (whichever happens earliest)</w:t>
        </w:r>
        <w:r w:rsidRPr="00D74261">
          <w:rPr>
            <w:vertAlign w:val="superscript"/>
          </w:rPr>
          <w:fldChar w:fldCharType="begin"/>
        </w:r>
        <w:r w:rsidRPr="00D74261">
          <w:rPr>
            <w:vertAlign w:val="superscript"/>
          </w:rPr>
          <w:instrText xml:space="preserve"> NOTEREF _Ref142039455 \h </w:instrText>
        </w:r>
      </w:ins>
      <w:r>
        <w:rPr>
          <w:vertAlign w:val="superscript"/>
        </w:rPr>
        <w:instrText xml:space="preserve"> \* MERGEFORMAT </w:instrText>
      </w:r>
      <w:r w:rsidRPr="00D74261">
        <w:rPr>
          <w:vertAlign w:val="superscript"/>
        </w:rPr>
      </w:r>
      <w:r w:rsidRPr="00D74261">
        <w:rPr>
          <w:vertAlign w:val="superscript"/>
        </w:rPr>
        <w:fldChar w:fldCharType="separate"/>
      </w:r>
      <w:ins w:id="509" w:author="Leon Peto" w:date="2023-08-04T11:03:00Z">
        <w:r w:rsidRPr="00D74261">
          <w:rPr>
            <w:vertAlign w:val="superscript"/>
          </w:rPr>
          <w:t>l</w:t>
        </w:r>
        <w:r w:rsidRPr="00D74261">
          <w:rPr>
            <w:vertAlign w:val="superscript"/>
          </w:rPr>
          <w:fldChar w:fldCharType="end"/>
        </w:r>
      </w:ins>
    </w:p>
    <w:p w14:paraId="238FBEB9" w14:textId="77777777" w:rsidR="00DB7AF6" w:rsidRPr="00633320" w:rsidRDefault="00DB7AF6" w:rsidP="00DB1708">
      <w:pPr>
        <w:pStyle w:val="Heading2"/>
      </w:pPr>
      <w:bookmarkStart w:id="510" w:name="_Toc97376059"/>
      <w:bookmarkStart w:id="511" w:name="_Toc97376060"/>
      <w:bookmarkStart w:id="512" w:name="_Toc97376061"/>
      <w:bookmarkStart w:id="513" w:name="_Toc97376062"/>
      <w:bookmarkStart w:id="514" w:name="_Toc97376063"/>
      <w:bookmarkStart w:id="515" w:name="_Toc97376064"/>
      <w:bookmarkStart w:id="516" w:name="_Toc97376065"/>
      <w:bookmarkStart w:id="517" w:name="_Toc97376066"/>
      <w:bookmarkStart w:id="518" w:name="_Toc97376067"/>
      <w:bookmarkStart w:id="519" w:name="_Toc97376068"/>
      <w:bookmarkStart w:id="520" w:name="_Toc97376069"/>
      <w:bookmarkStart w:id="521" w:name="_Toc97376070"/>
      <w:bookmarkStart w:id="522" w:name="_Toc97376071"/>
      <w:bookmarkStart w:id="523" w:name="_Toc97376072"/>
      <w:bookmarkStart w:id="524" w:name="_Toc97376073"/>
      <w:bookmarkStart w:id="525" w:name="_Toc97376074"/>
      <w:bookmarkStart w:id="526" w:name="_Toc97376075"/>
      <w:bookmarkStart w:id="527" w:name="_Toc97376076"/>
      <w:bookmarkStart w:id="528" w:name="_Toc97376077"/>
      <w:bookmarkStart w:id="529" w:name="_Toc97376078"/>
      <w:bookmarkStart w:id="530" w:name="_Toc137835506"/>
      <w:bookmarkStart w:id="531" w:name="_Toc14204255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633320">
        <w:lastRenderedPageBreak/>
        <w:t>Administration of allocated treatment</w:t>
      </w:r>
      <w:bookmarkEnd w:id="530"/>
      <w:bookmarkEnd w:id="531"/>
    </w:p>
    <w:p w14:paraId="5C9494D9" w14:textId="46CF20FB"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ins w:id="532" w:author="Leon Peto" w:date="2023-08-04T11:05:00Z">
        <w:r w:rsidR="00D74261">
          <w:t>2.10</w:t>
        </w:r>
      </w:ins>
      <w:del w:id="533" w:author="Leon Peto" w:date="2023-08-04T11:05:00Z">
        <w:r w:rsidR="00772251" w:rsidDel="00D74261">
          <w:delText>2.9</w:delText>
        </w:r>
      </w:del>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DB1708">
      <w:pPr>
        <w:pStyle w:val="Heading2"/>
      </w:pPr>
      <w:bookmarkStart w:id="534" w:name="_Toc35622131"/>
      <w:bookmarkStart w:id="535" w:name="_Ref34937467"/>
      <w:bookmarkStart w:id="536" w:name="_Toc37107293"/>
      <w:bookmarkStart w:id="537" w:name="_Toc38099249"/>
      <w:bookmarkStart w:id="538" w:name="_Toc44674846"/>
      <w:bookmarkStart w:id="539" w:name="_Toc137835507"/>
      <w:bookmarkStart w:id="540" w:name="_Toc142042558"/>
      <w:bookmarkEnd w:id="534"/>
      <w:r w:rsidRPr="00633320">
        <w:t>Collecting f</w:t>
      </w:r>
      <w:r w:rsidR="003803A9" w:rsidRPr="00633320">
        <w:t xml:space="preserve">ollow-up </w:t>
      </w:r>
      <w:r w:rsidRPr="00633320">
        <w:t>i</w:t>
      </w:r>
      <w:r w:rsidR="003803A9" w:rsidRPr="00633320">
        <w:t>nformation</w:t>
      </w:r>
      <w:bookmarkEnd w:id="535"/>
      <w:bookmarkEnd w:id="536"/>
      <w:bookmarkEnd w:id="537"/>
      <w:bookmarkEnd w:id="538"/>
      <w:bookmarkEnd w:id="539"/>
      <w:bookmarkEnd w:id="540"/>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13B1D6F3" w:rsidR="00776DAB" w:rsidRPr="00633320" w:rsidRDefault="00776DAB" w:rsidP="00E105FD">
      <w:pPr>
        <w:pStyle w:val="ListParagraph"/>
        <w:numPr>
          <w:ilvl w:val="0"/>
          <w:numId w:val="14"/>
        </w:numPr>
        <w:rPr>
          <w:color w:val="000000" w:themeColor="text1"/>
        </w:rPr>
      </w:pPr>
      <w:del w:id="541" w:author="Leon Peto" w:date="2023-08-04T11:06:00Z">
        <w:r w:rsidRPr="00633320" w:rsidDel="00D74261">
          <w:rPr>
            <w:color w:val="000000" w:themeColor="text1"/>
          </w:rPr>
          <w:delText>Non-coronavirus</w:delText>
        </w:r>
        <w:r w:rsidR="00552A9A" w:rsidDel="00D74261">
          <w:rPr>
            <w:color w:val="000000" w:themeColor="text1"/>
          </w:rPr>
          <w:delText>/non-influenza</w:delText>
        </w:r>
        <w:r w:rsidRPr="00633320" w:rsidDel="00D74261">
          <w:rPr>
            <w:color w:val="000000" w:themeColor="text1"/>
          </w:rPr>
          <w:delText xml:space="preserve"> i</w:delText>
        </w:r>
      </w:del>
      <w:ins w:id="542" w:author="Leon Peto" w:date="2023-08-04T11:06:00Z">
        <w:r w:rsidR="00D74261">
          <w:rPr>
            <w:color w:val="000000" w:themeColor="text1"/>
          </w:rPr>
          <w:t>I</w:t>
        </w:r>
      </w:ins>
      <w:r w:rsidRPr="00633320">
        <w:rPr>
          <w:color w:val="000000" w:themeColor="text1"/>
        </w:rPr>
        <w:t xml:space="preserve">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1A1048F5"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w:t>
      </w:r>
      <w:del w:id="543" w:author="Leon Peto" w:date="2023-08-04T11:14:00Z">
        <w:r w:rsidR="00E43246" w:rsidRPr="00633320" w:rsidDel="00A84D87">
          <w:delText>COVID-19</w:delText>
        </w:r>
        <w:r w:rsidR="00552A9A" w:rsidDel="00A84D87">
          <w:delText xml:space="preserve"> and influenza</w:delText>
        </w:r>
      </w:del>
      <w:ins w:id="544" w:author="Leon Peto" w:date="2023-08-04T11:14:00Z">
        <w:r w:rsidR="00A84D87">
          <w:t>pneumonia</w:t>
        </w:r>
      </w:ins>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062EF706"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w:t>
      </w:r>
      <w:del w:id="545" w:author="Leon Peto" w:date="2023-08-04T11:14:00Z">
        <w:r w:rsidR="00101BC5" w:rsidRPr="00633320" w:rsidDel="00A84D87">
          <w:delText>COVID-19</w:delText>
        </w:r>
        <w:r w:rsidR="00552A9A" w:rsidDel="00A84D87">
          <w:delText xml:space="preserve"> or influenza</w:delText>
        </w:r>
      </w:del>
      <w:ins w:id="546" w:author="Leon Peto" w:date="2023-08-04T11:14:00Z">
        <w:r w:rsidR="00A84D87">
          <w:t>pneumonia</w:t>
        </w:r>
      </w:ins>
      <w:r w:rsidR="00AB73CE" w:rsidRPr="00633320">
        <w:t>.</w:t>
      </w:r>
    </w:p>
    <w:p w14:paraId="287BD033" w14:textId="6A034848"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1AF8DC7B" w14:textId="4C4A09C2" w:rsidR="00DD668F" w:rsidRDefault="00DD668F" w:rsidP="00E105FD">
      <w:pPr>
        <w:pStyle w:val="ListParagraph"/>
        <w:numPr>
          <w:ilvl w:val="0"/>
          <w:numId w:val="14"/>
        </w:numPr>
      </w:pPr>
      <w:r>
        <w:t>Seizures</w:t>
      </w:r>
    </w:p>
    <w:p w14:paraId="634AFB27" w14:textId="0A78AF33" w:rsidR="006144C0" w:rsidRDefault="006144C0" w:rsidP="00E105FD">
      <w:pPr>
        <w:pStyle w:val="ListParagraph"/>
        <w:numPr>
          <w:ilvl w:val="0"/>
          <w:numId w:val="14"/>
        </w:numPr>
      </w:pPr>
      <w:r>
        <w:t>Laboratory results: highest creatinine</w:t>
      </w:r>
      <w:r w:rsidR="00DD668F">
        <w:t xml:space="preserve">, alanine (or aspartate) </w:t>
      </w:r>
      <w:r w:rsidR="00715F95">
        <w:t>transaminase</w:t>
      </w:r>
      <w:r w:rsidR="00DD668F">
        <w:t xml:space="preserve"> and bilirubin</w:t>
      </w:r>
      <w:r>
        <w:t xml:space="preserve"> recorded during admission</w:t>
      </w:r>
    </w:p>
    <w:p w14:paraId="0A7CFDC7" w14:textId="4AEFDF94" w:rsidR="00092DA3" w:rsidRDefault="00092DA3" w:rsidP="00E105FD">
      <w:pPr>
        <w:pStyle w:val="ListParagraph"/>
        <w:numPr>
          <w:ilvl w:val="0"/>
          <w:numId w:val="14"/>
        </w:numPr>
      </w:pPr>
      <w:r>
        <w:t>Infusion reactions to Sotrovimab</w:t>
      </w:r>
    </w:p>
    <w:p w14:paraId="6F611278" w14:textId="0B90FE88" w:rsidR="00C62487" w:rsidRPr="00633320" w:rsidRDefault="00C62487" w:rsidP="00E105FD">
      <w:pPr>
        <w:pStyle w:val="ListParagraph"/>
        <w:numPr>
          <w:ilvl w:val="0"/>
          <w:numId w:val="14"/>
        </w:numPr>
      </w:pPr>
      <w:r>
        <w:t>For pregnant women in UK, ID number in UK Obstetric Surveillance System</w:t>
      </w:r>
    </w:p>
    <w:p w14:paraId="58FA9701" w14:textId="77777777" w:rsidR="00E93EC5" w:rsidRPr="00633320" w:rsidRDefault="00E93EC5"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3A440B04" w:rsidR="00E93EC5" w:rsidRPr="00633320" w:rsidRDefault="00E93EC5" w:rsidP="00F123A0">
      <w:r w:rsidRPr="00633320">
        <w:t>For all randomised participants, vital status (alive / dead, with date and presumed cause of death, if appropriate)</w:t>
      </w:r>
      <w:r w:rsidR="009812F7">
        <w:t>, and readmission to hospital</w:t>
      </w:r>
      <w:r w:rsidRPr="00633320">
        <w:t xml:space="preserve"> is to be ascertained at 28 days after first randomisation. This may be achieved through linkage to routine death registration data (e.g. </w:t>
      </w:r>
      <w:r w:rsidRPr="00633320">
        <w:lastRenderedPageBreak/>
        <w:t>in the UK) or through direct contact with the participant, their relatives, or medical staff and completion of an additional follow-up form.</w:t>
      </w:r>
      <w:r w:rsidR="00552A9A" w:rsidRPr="00552A9A">
        <w:t xml:space="preserve"> </w:t>
      </w:r>
      <w:r w:rsidR="00552A9A" w:rsidRPr="00633320">
        <w:t xml:space="preserve">Where available, data from routine healthcare records (including linkage to medical databases held by organisations such as NHS </w:t>
      </w:r>
      <w:r w:rsidR="00C833F9">
        <w:t>England and equivalent local, regional or national organisations</w:t>
      </w:r>
      <w:r w:rsidR="00552A9A" w:rsidRPr="00633320">
        <w:t>)</w:t>
      </w:r>
      <w:r w:rsidR="00552A9A">
        <w:t xml:space="preserve"> will be used to supplement data collected by trial sites. Further details are described in the </w:t>
      </w:r>
      <w:hyperlink r:id="rId15" w:tgtFrame="_self" w:history="1">
        <w:r w:rsidR="00552A9A" w:rsidRPr="00597112">
          <w:t>Definition and Derivation of Baseline Characteristics and Outcomes</w:t>
        </w:r>
      </w:hyperlink>
      <w:r w:rsidR="00552A9A">
        <w:t xml:space="preserve"> standard operating procedure.</w:t>
      </w:r>
      <w:r w:rsidR="00552A9A">
        <w:rPr>
          <w:rStyle w:val="FootnoteReference"/>
        </w:rPr>
        <w:footnoteReference w:id="14"/>
      </w:r>
    </w:p>
    <w:p w14:paraId="0A53AAEB" w14:textId="43979D3C" w:rsidR="00F04CCC" w:rsidRDefault="00F04CCC" w:rsidP="00843B24">
      <w:pPr>
        <w:pStyle w:val="Heading3"/>
      </w:pPr>
      <w:r>
        <w:t>Follow-up swab samples</w:t>
      </w:r>
      <w:r w:rsidR="00A361EF">
        <w:tab/>
        <w:t>(UK only)</w:t>
      </w:r>
      <w:r w:rsidR="00791A5C">
        <w:rPr>
          <w:rStyle w:val="FootnoteReference"/>
        </w:rPr>
        <w:footnoteReference w:id="15"/>
      </w:r>
    </w:p>
    <w:p w14:paraId="365B6591" w14:textId="77777777" w:rsidR="00F04CCC" w:rsidRDefault="00F04CCC" w:rsidP="00F04CCC">
      <w:pPr>
        <w:pStyle w:val="Heading4"/>
      </w:pPr>
      <w:r>
        <w:t>Participants with COVID-19</w:t>
      </w:r>
    </w:p>
    <w:p w14:paraId="6B5438D9" w14:textId="503EECB5" w:rsidR="00F04CCC" w:rsidRDefault="00F04CCC" w:rsidP="00F04CCC">
      <w:r>
        <w:t xml:space="preserve">Participants with COVID-19 </w:t>
      </w:r>
      <w:r w:rsidR="00FE4C31">
        <w:t xml:space="preserve">in </w:t>
      </w:r>
      <w:r w:rsidR="009812F7">
        <w:t xml:space="preserve">the </w:t>
      </w:r>
      <w:r w:rsidR="00FE4C31">
        <w:t>sotrovimab</w:t>
      </w:r>
      <w:r w:rsidR="00B66772">
        <w:t xml:space="preserve"> </w:t>
      </w:r>
      <w:r w:rsidR="00FE4C31">
        <w:t xml:space="preserve">comparison </w:t>
      </w:r>
      <w:r>
        <w:t xml:space="preserve">should have </w:t>
      </w:r>
      <w:r w:rsidR="00DE0639">
        <w:t xml:space="preserve">a </w:t>
      </w:r>
      <w:r>
        <w:t xml:space="preserve">nasal swab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r w:rsidR="00002051">
        <w:t xml:space="preserve"> Participants outside the UK do not require any sample collection.</w:t>
      </w:r>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6297BD33" w:rsidR="00F04CCC" w:rsidRPr="00A42897" w:rsidRDefault="00F04CCC" w:rsidP="00181EA0">
      <w:r>
        <w:t>Participants with influenza pneumonia should have a nasal 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r w:rsidR="00002051">
        <w:t xml:space="preserve"> Participants outside the UK do not require any sample collection.</w:t>
      </w:r>
    </w:p>
    <w:p w14:paraId="5662E584" w14:textId="02907B67" w:rsidR="00F04CCC" w:rsidRDefault="00F04CCC" w:rsidP="00F123A0">
      <w:pPr>
        <w:rPr>
          <w:ins w:id="547" w:author="Leon Peto" w:date="2023-08-04T11:16:00Z"/>
        </w:rPr>
      </w:pPr>
    </w:p>
    <w:p w14:paraId="7BDAC30E" w14:textId="0BA26730" w:rsidR="00A84D87" w:rsidRDefault="00A84D87" w:rsidP="00A84D87">
      <w:pPr>
        <w:pStyle w:val="Heading4"/>
        <w:rPr>
          <w:ins w:id="548" w:author="Leon Peto" w:date="2023-08-04T11:16:00Z"/>
        </w:rPr>
      </w:pPr>
      <w:ins w:id="549" w:author="Leon Peto" w:date="2023-08-04T11:16:00Z">
        <w:r>
          <w:t>Participants with community-acquired pneumonia</w:t>
        </w:r>
      </w:ins>
    </w:p>
    <w:p w14:paraId="705D4B57" w14:textId="7A5C52AD" w:rsidR="00A84D87" w:rsidRPr="00633320" w:rsidRDefault="00A84D87" w:rsidP="00F123A0">
      <w:ins w:id="550" w:author="Leon Peto" w:date="2023-08-04T11:16:00Z">
        <w:r>
          <w:t>No follow-up samples are required from participants with community-acquired pneumonia.</w:t>
        </w:r>
      </w:ins>
    </w:p>
    <w:p w14:paraId="53BE5DC4" w14:textId="77777777" w:rsidR="004F244C" w:rsidRPr="00633320" w:rsidRDefault="004F244C" w:rsidP="00DB1708">
      <w:pPr>
        <w:pStyle w:val="Heading2"/>
      </w:pPr>
      <w:bookmarkStart w:id="551" w:name="_Ref34937519"/>
      <w:bookmarkStart w:id="552" w:name="_Toc37107294"/>
      <w:bookmarkStart w:id="553" w:name="_Toc38099250"/>
      <w:bookmarkStart w:id="554" w:name="_Toc44674848"/>
      <w:bookmarkStart w:id="555" w:name="_Toc137835508"/>
      <w:bookmarkStart w:id="556" w:name="_Toc142042559"/>
      <w:r w:rsidRPr="00633320">
        <w:t>Duration of follow-up</w:t>
      </w:r>
      <w:bookmarkEnd w:id="551"/>
      <w:bookmarkEnd w:id="552"/>
      <w:bookmarkEnd w:id="553"/>
      <w:bookmarkEnd w:id="554"/>
      <w:bookmarkEnd w:id="555"/>
      <w:bookmarkEnd w:id="556"/>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6FA74C62"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 xml:space="preserve">records and medical databases including those held by NHS </w:t>
      </w:r>
      <w:r w:rsidR="00C833F9">
        <w:t>England</w:t>
      </w:r>
      <w:r w:rsidR="003B6701" w:rsidRPr="00633320">
        <w:t xml:space="preserve">, </w:t>
      </w:r>
      <w:r w:rsidR="00C833F9">
        <w:t>UK Health Security Agency</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DB1708">
      <w:pPr>
        <w:pStyle w:val="Heading2"/>
      </w:pPr>
      <w:bookmarkStart w:id="557" w:name="_Toc34778082"/>
      <w:bookmarkStart w:id="558" w:name="_Toc34778137"/>
      <w:bookmarkStart w:id="559" w:name="_Toc34778286"/>
      <w:bookmarkStart w:id="560" w:name="_Toc34778340"/>
      <w:bookmarkStart w:id="561" w:name="_Toc34778393"/>
      <w:bookmarkStart w:id="562" w:name="_Toc34778473"/>
      <w:bookmarkStart w:id="563" w:name="_Toc34778528"/>
      <w:bookmarkStart w:id="564" w:name="_Toc34778584"/>
      <w:bookmarkStart w:id="565" w:name="_Toc34780062"/>
      <w:bookmarkStart w:id="566" w:name="_Toc34780326"/>
      <w:bookmarkStart w:id="567" w:name="_Toc34780456"/>
      <w:bookmarkStart w:id="568" w:name="_Toc34778083"/>
      <w:bookmarkStart w:id="569" w:name="_Toc34778138"/>
      <w:bookmarkStart w:id="570" w:name="_Toc34778287"/>
      <w:bookmarkStart w:id="571" w:name="_Toc34778341"/>
      <w:bookmarkStart w:id="572" w:name="_Toc34778394"/>
      <w:bookmarkStart w:id="573" w:name="_Toc34778474"/>
      <w:bookmarkStart w:id="574" w:name="_Toc34778529"/>
      <w:bookmarkStart w:id="575" w:name="_Toc34778585"/>
      <w:bookmarkStart w:id="576" w:name="_Toc34780063"/>
      <w:bookmarkStart w:id="577" w:name="_Toc34780327"/>
      <w:bookmarkStart w:id="578" w:name="_Toc34780457"/>
      <w:bookmarkStart w:id="579" w:name="_Toc34778084"/>
      <w:bookmarkStart w:id="580" w:name="_Toc34778139"/>
      <w:bookmarkStart w:id="581" w:name="_Toc34778288"/>
      <w:bookmarkStart w:id="582" w:name="_Toc34778342"/>
      <w:bookmarkStart w:id="583" w:name="_Toc34778395"/>
      <w:bookmarkStart w:id="584" w:name="_Toc34778475"/>
      <w:bookmarkStart w:id="585" w:name="_Toc34778530"/>
      <w:bookmarkStart w:id="586" w:name="_Toc34778586"/>
      <w:bookmarkStart w:id="587" w:name="_Toc34780064"/>
      <w:bookmarkStart w:id="588" w:name="_Toc34780328"/>
      <w:bookmarkStart w:id="589" w:name="_Toc34780458"/>
      <w:bookmarkStart w:id="590" w:name="_Ref34936252"/>
      <w:bookmarkStart w:id="591" w:name="_Toc37107295"/>
      <w:bookmarkStart w:id="592" w:name="_Toc38099251"/>
      <w:bookmarkStart w:id="593" w:name="_Toc44674849"/>
      <w:bookmarkStart w:id="594" w:name="_Toc137835509"/>
      <w:bookmarkStart w:id="595" w:name="_Toc142042560"/>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Pr="00633320">
        <w:t>Withdrawal of consent</w:t>
      </w:r>
      <w:bookmarkEnd w:id="590"/>
      <w:bookmarkEnd w:id="591"/>
      <w:bookmarkEnd w:id="592"/>
      <w:bookmarkEnd w:id="593"/>
      <w:bookmarkEnd w:id="594"/>
      <w:bookmarkEnd w:id="595"/>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w:t>
      </w:r>
      <w:r w:rsidRPr="00633320">
        <w:lastRenderedPageBreak/>
        <w:t xml:space="preserve">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596" w:name="_Toc34778086"/>
      <w:bookmarkStart w:id="597" w:name="_Toc34778141"/>
      <w:bookmarkStart w:id="598" w:name="_Toc34778290"/>
      <w:bookmarkStart w:id="599" w:name="_Toc34778344"/>
      <w:bookmarkStart w:id="600" w:name="_Toc34778397"/>
      <w:bookmarkStart w:id="601" w:name="_Toc34778477"/>
      <w:bookmarkStart w:id="602" w:name="_Toc34778532"/>
      <w:bookmarkStart w:id="603" w:name="_Toc34778588"/>
      <w:bookmarkStart w:id="604" w:name="_Toc34780066"/>
      <w:bookmarkStart w:id="605" w:name="_Toc34780330"/>
      <w:bookmarkStart w:id="606" w:name="_Toc34780460"/>
      <w:bookmarkStart w:id="607" w:name="_Toc34778088"/>
      <w:bookmarkStart w:id="608" w:name="_Toc34778143"/>
      <w:bookmarkStart w:id="609" w:name="_Toc34778292"/>
      <w:bookmarkStart w:id="610" w:name="_Toc34778346"/>
      <w:bookmarkStart w:id="611" w:name="_Toc34778399"/>
      <w:bookmarkStart w:id="612" w:name="_Toc34778479"/>
      <w:bookmarkStart w:id="613" w:name="_Toc34778534"/>
      <w:bookmarkStart w:id="614" w:name="_Toc34778590"/>
      <w:bookmarkStart w:id="615" w:name="_Toc34780068"/>
      <w:bookmarkStart w:id="616" w:name="_Toc34780332"/>
      <w:bookmarkStart w:id="617" w:name="_Toc34780462"/>
      <w:bookmarkStart w:id="618" w:name="_Toc34778089"/>
      <w:bookmarkStart w:id="619" w:name="_Toc34778144"/>
      <w:bookmarkStart w:id="620" w:name="_Toc34778293"/>
      <w:bookmarkStart w:id="621" w:name="_Toc34778347"/>
      <w:bookmarkStart w:id="622" w:name="_Toc34778400"/>
      <w:bookmarkStart w:id="623" w:name="_Toc34778480"/>
      <w:bookmarkStart w:id="624" w:name="_Toc34778535"/>
      <w:bookmarkStart w:id="625" w:name="_Toc34778591"/>
      <w:bookmarkStart w:id="626" w:name="_Toc34780069"/>
      <w:bookmarkStart w:id="627" w:name="_Toc34780333"/>
      <w:bookmarkStart w:id="628" w:name="_Toc34780463"/>
      <w:bookmarkStart w:id="629" w:name="_Toc34778090"/>
      <w:bookmarkStart w:id="630" w:name="_Toc34778145"/>
      <w:bookmarkStart w:id="631" w:name="_Toc34778294"/>
      <w:bookmarkStart w:id="632" w:name="_Toc34778348"/>
      <w:bookmarkStart w:id="633" w:name="_Toc34778401"/>
      <w:bookmarkStart w:id="634" w:name="_Toc34778481"/>
      <w:bookmarkStart w:id="635" w:name="_Toc34778536"/>
      <w:bookmarkStart w:id="636" w:name="_Toc34778592"/>
      <w:bookmarkStart w:id="637" w:name="_Toc34780070"/>
      <w:bookmarkStart w:id="638" w:name="_Toc34780334"/>
      <w:bookmarkStart w:id="639" w:name="_Toc34780464"/>
      <w:bookmarkStart w:id="640" w:name="_Ref419466990"/>
      <w:bookmarkStart w:id="641" w:name="_Toc37107296"/>
      <w:bookmarkStart w:id="642" w:name="_Toc38099252"/>
      <w:bookmarkStart w:id="643" w:name="_Toc44674850"/>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C1D785E" w:rsidR="004B65DD" w:rsidRPr="00633320" w:rsidRDefault="004B65DD" w:rsidP="00F123A0">
      <w:pPr>
        <w:pStyle w:val="StyleHeading1Linespacingsingle"/>
        <w:numPr>
          <w:ilvl w:val="0"/>
          <w:numId w:val="2"/>
        </w:numPr>
      </w:pPr>
      <w:bookmarkStart w:id="644" w:name="_Toc137835510"/>
      <w:bookmarkStart w:id="645" w:name="_Toc142042561"/>
      <w:r w:rsidRPr="00633320">
        <w:t xml:space="preserve">Statistical </w:t>
      </w:r>
      <w:r w:rsidR="003D0412">
        <w:t>A</w:t>
      </w:r>
      <w:r w:rsidRPr="00633320">
        <w:t>nalysis</w:t>
      </w:r>
      <w:bookmarkEnd w:id="640"/>
      <w:bookmarkEnd w:id="641"/>
      <w:bookmarkEnd w:id="642"/>
      <w:bookmarkEnd w:id="643"/>
      <w:bookmarkEnd w:id="644"/>
      <w:bookmarkEnd w:id="645"/>
    </w:p>
    <w:p w14:paraId="7962D184" w14:textId="77777777" w:rsidR="00EB55A5" w:rsidRPr="00633320" w:rsidRDefault="00EB55A5" w:rsidP="00D1558B">
      <w:pPr>
        <w:pStyle w:val="Default"/>
        <w:rPr>
          <w:sz w:val="22"/>
          <w:szCs w:val="22"/>
        </w:rPr>
      </w:pPr>
      <w:bookmarkStart w:id="646"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DB1708">
      <w:pPr>
        <w:pStyle w:val="Heading2"/>
      </w:pPr>
      <w:bookmarkStart w:id="647" w:name="_Toc37107297"/>
      <w:bookmarkStart w:id="648" w:name="_Toc38099253"/>
      <w:bookmarkStart w:id="649" w:name="_Toc44674851"/>
      <w:bookmarkStart w:id="650" w:name="_Toc137835511"/>
      <w:bookmarkStart w:id="651" w:name="_Toc142042562"/>
      <w:r w:rsidRPr="00633320">
        <w:t>Outcomes</w:t>
      </w:r>
      <w:bookmarkEnd w:id="647"/>
      <w:bookmarkEnd w:id="648"/>
      <w:bookmarkEnd w:id="649"/>
      <w:bookmarkEnd w:id="650"/>
      <w:bookmarkEnd w:id="651"/>
    </w:p>
    <w:p w14:paraId="0BBD6F6F" w14:textId="30751640" w:rsidR="00552A9A" w:rsidRDefault="00552A9A" w:rsidP="00843B24">
      <w:pPr>
        <w:pStyle w:val="Heading3"/>
      </w:pPr>
      <w:r w:rsidRPr="00D50B51">
        <w:t xml:space="preserve">Primary and secondary outcomes for </w:t>
      </w:r>
      <w:r>
        <w:t>evaluation of potential treatments for</w:t>
      </w:r>
      <w:r w:rsidRPr="00D50B51">
        <w:t xml:space="preserve"> C</w:t>
      </w:r>
      <w:r w:rsidRPr="00486878">
        <w:t>OVID-19</w:t>
      </w:r>
      <w:ins w:id="652" w:author="Leon Peto" w:date="2023-08-04T11:17:00Z">
        <w:r w:rsidR="00B97154">
          <w:t xml:space="preserve"> and community-acquired pneumonia</w:t>
        </w:r>
      </w:ins>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843B24">
      <w:pPr>
        <w:pStyle w:val="Heading3"/>
      </w:pPr>
      <w:r w:rsidRPr="00D50B51">
        <w:t xml:space="preserve">Primary and secondary outcomes for </w:t>
      </w:r>
      <w:r>
        <w:t>evaluation of potential treatments for influenza</w:t>
      </w:r>
    </w:p>
    <w:p w14:paraId="50BC1F4C" w14:textId="7CDB0441"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21" w:tooltip="Holm, 1979 #8" w:history="1">
        <w:r w:rsidR="00782CBF">
          <w:fldChar w:fldCharType="begin"/>
        </w:r>
        <w:r w:rsidR="00782CBF">
          <w:instrText xml:space="preserve"> ADDIN EN.CITE &lt;EndNote&gt;&lt;Cite&gt;&lt;Author&gt;Holm&lt;/Author&gt;&lt;Year&gt;1979&lt;/Year&gt;&lt;RecNum&gt;8&lt;/RecNum&gt;&lt;DisplayText&gt;&lt;style face="superscript"&gt;21&lt;/style&gt;&lt;/DisplayText&gt;&lt;record&gt;&lt;rec-number&gt;8&lt;/rec-number&gt;&lt;foreign-keys&gt;&lt;key app="EN" db-id="pxepd55fyfaestevss7xw5agr0xd2dt5zdvp" timestamp="1687515982"&gt;8&lt;/key&gt;&lt;/foreign-keys&gt;&lt;ref-type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782CBF">
          <w:fldChar w:fldCharType="separate"/>
        </w:r>
        <w:r w:rsidR="00782CBF" w:rsidRPr="0036713E">
          <w:rPr>
            <w:noProof/>
            <w:vertAlign w:val="superscript"/>
          </w:rPr>
          <w:t>21</w:t>
        </w:r>
        <w:r w:rsidR="00782CBF">
          <w:fldChar w:fldCharType="end"/>
        </w:r>
      </w:hyperlink>
    </w:p>
    <w:p w14:paraId="5C097FFF" w14:textId="77777777" w:rsidR="00552A9A" w:rsidRPr="00633320" w:rsidRDefault="00552A9A" w:rsidP="00552A9A"/>
    <w:p w14:paraId="4C2845FF" w14:textId="752638F0" w:rsidR="003169E7"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002A32DB" w:rsidR="00552A9A" w:rsidRPr="00486878" w:rsidRDefault="00C833F9" w:rsidP="00843B24">
      <w:pPr>
        <w:pStyle w:val="Heading3"/>
      </w:pPr>
      <w:bookmarkStart w:id="653" w:name="_Ref137834271"/>
      <w:r>
        <w:lastRenderedPageBreak/>
        <w:t>Safety and o</w:t>
      </w:r>
      <w:r w:rsidR="00552A9A">
        <w:t>ther outcomes for evaluation of all treatments</w:t>
      </w:r>
      <w:bookmarkEnd w:id="653"/>
    </w:p>
    <w:p w14:paraId="67AF002D" w14:textId="7D3F7C9D" w:rsidR="0031390B" w:rsidRPr="00633320" w:rsidRDefault="00C833F9" w:rsidP="00F123A0">
      <w:r>
        <w:t>O</w:t>
      </w:r>
      <w:r w:rsidR="0031390B" w:rsidRPr="00633320">
        <w:t xml:space="preserve">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0031390B" w:rsidRPr="00633320">
        <w:t>renal replacement therapy</w:t>
      </w:r>
      <w:r w:rsidR="00202759">
        <w:t>,</w:t>
      </w:r>
      <w:r w:rsidR="00F321AD" w:rsidRPr="00633320">
        <w:t xml:space="preserve"> </w:t>
      </w:r>
      <w:r w:rsidR="00142011">
        <w:t xml:space="preserve">thrombosis, </w:t>
      </w:r>
      <w:r w:rsidR="00F10F34" w:rsidRPr="00633320">
        <w:t>bleeding</w:t>
      </w:r>
      <w:r w:rsidR="008003BF" w:rsidRPr="00633320">
        <w:t>,</w:t>
      </w:r>
      <w:r w:rsidR="0031390B" w:rsidRPr="00633320">
        <w:t xml:space="preserve"> </w:t>
      </w:r>
      <w:r w:rsidR="009B5D85" w:rsidRPr="00633320">
        <w:t xml:space="preserve">new </w:t>
      </w:r>
      <w:r w:rsidR="0031390B" w:rsidRPr="00633320">
        <w:t>major cardiac arrhythmias</w:t>
      </w:r>
      <w:r w:rsidR="006144C0">
        <w:t xml:space="preserve">, </w:t>
      </w:r>
      <w:r w:rsidR="00674A25">
        <w:t xml:space="preserve">infections, acute liver injury, seizures, and </w:t>
      </w:r>
      <w:r w:rsidR="006144C0">
        <w:t xml:space="preserve">metabolic complications (ketoacidosis, </w:t>
      </w:r>
      <w:r w:rsidR="00E62163">
        <w:t xml:space="preserve">hyperglycaemic hyperosmolar state, hyperglycaemia requiring new use of insulin, </w:t>
      </w:r>
      <w:r w:rsidR="006144C0">
        <w:t>severe hypoglycaemia)</w:t>
      </w:r>
      <w:r w:rsidR="0031390B"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1B340F38"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 xml:space="preserve">ations such as NHS </w:t>
      </w:r>
      <w:r w:rsidR="008F67F4">
        <w:t>England</w:t>
      </w:r>
      <w:r w:rsidR="008F67F4" w:rsidRPr="00633320">
        <w:t xml:space="preserve"> </w:t>
      </w:r>
      <w:r w:rsidRPr="00633320">
        <w:t>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r w:rsidR="00C62487">
        <w:t>, the UK Obstetric Surveillance System</w:t>
      </w:r>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r w:rsidR="00C62487">
        <w:t xml:space="preserve">the maternal and infant outcomes in women pregnant at randomisation, </w:t>
      </w:r>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DB1708">
      <w:pPr>
        <w:pStyle w:val="Heading2"/>
      </w:pPr>
      <w:bookmarkStart w:id="654" w:name="_Toc37107298"/>
      <w:bookmarkStart w:id="655" w:name="_Toc38099254"/>
      <w:bookmarkStart w:id="656" w:name="_Toc44674852"/>
      <w:bookmarkStart w:id="657" w:name="_Toc137835512"/>
      <w:bookmarkStart w:id="658" w:name="_Toc142042563"/>
      <w:r w:rsidRPr="00633320">
        <w:t>Methods of analysis</w:t>
      </w:r>
      <w:bookmarkEnd w:id="654"/>
      <w:bookmarkEnd w:id="655"/>
      <w:bookmarkEnd w:id="656"/>
      <w:bookmarkEnd w:id="657"/>
      <w:bookmarkEnd w:id="658"/>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22D5E569"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xml:space="preserve">. </w:t>
      </w:r>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w:t>
      </w:r>
      <w:r w:rsidR="00552C1B" w:rsidRPr="009A1CB7">
        <w:lastRenderedPageBreak/>
        <w:t>either (a) as part of their usual care; or (b) as part of the trial (i.e., other factorial randomisations).</w:t>
      </w:r>
      <w:r w:rsidR="00552C1B">
        <w:t xml:space="preserve"> </w:t>
      </w:r>
      <w:r w:rsidR="00626E73" w:rsidRPr="00633320">
        <w:t xml:space="preserve">Further details </w:t>
      </w:r>
      <w:r w:rsidR="00CB51E0">
        <w:t>are</w:t>
      </w:r>
      <w:r w:rsidR="00626E73" w:rsidRPr="00633320">
        <w:t xml:space="preserve"> fully described in the Statistical Analysis Plan.</w:t>
      </w:r>
      <w:r w:rsidR="00CB51E0">
        <w:rPr>
          <w:rStyle w:val="FootnoteReference"/>
        </w:rPr>
        <w:footnoteReference w:id="16"/>
      </w:r>
      <w:r w:rsidR="009E4554" w:rsidRPr="00633320">
        <w:t xml:space="preserve"> </w:t>
      </w:r>
    </w:p>
    <w:p w14:paraId="36F4A254" w14:textId="0B0142B3" w:rsidR="007F4D0E" w:rsidRPr="00633320" w:rsidRDefault="00C71205" w:rsidP="00F123A0">
      <w:pPr>
        <w:pStyle w:val="StyleHeading1Linespacingsingle"/>
        <w:numPr>
          <w:ilvl w:val="0"/>
          <w:numId w:val="2"/>
        </w:numPr>
      </w:pPr>
      <w:bookmarkStart w:id="659" w:name="_Toc97376086"/>
      <w:bookmarkStart w:id="660" w:name="_Toc97376087"/>
      <w:bookmarkStart w:id="661" w:name="_Toc97376088"/>
      <w:bookmarkStart w:id="662" w:name="_Toc97376089"/>
      <w:bookmarkStart w:id="663" w:name="_Toc97376090"/>
      <w:bookmarkStart w:id="664" w:name="_Toc37770919"/>
      <w:bookmarkStart w:id="665" w:name="_Toc37771575"/>
      <w:bookmarkStart w:id="666" w:name="_Toc37107299"/>
      <w:bookmarkStart w:id="667" w:name="_Toc38099255"/>
      <w:bookmarkStart w:id="668" w:name="_Toc44674853"/>
      <w:bookmarkStart w:id="669" w:name="_Toc137835513"/>
      <w:bookmarkStart w:id="670" w:name="_Toc142042564"/>
      <w:bookmarkEnd w:id="659"/>
      <w:bookmarkEnd w:id="660"/>
      <w:bookmarkEnd w:id="661"/>
      <w:bookmarkEnd w:id="662"/>
      <w:bookmarkEnd w:id="663"/>
      <w:bookmarkEnd w:id="664"/>
      <w:bookmarkEnd w:id="665"/>
      <w:r w:rsidRPr="00633320">
        <w:t>D</w:t>
      </w:r>
      <w:r w:rsidR="00B64041">
        <w:t>ata</w:t>
      </w:r>
      <w:r w:rsidRPr="00633320">
        <w:t xml:space="preserve"> and </w:t>
      </w:r>
      <w:r w:rsidR="00B64041">
        <w:t>Safety</w:t>
      </w:r>
      <w:r w:rsidRPr="00633320">
        <w:t xml:space="preserve"> Monitoring</w:t>
      </w:r>
      <w:bookmarkEnd w:id="666"/>
      <w:bookmarkEnd w:id="667"/>
      <w:bookmarkEnd w:id="668"/>
      <w:bookmarkEnd w:id="669"/>
      <w:bookmarkEnd w:id="670"/>
    </w:p>
    <w:p w14:paraId="62043107" w14:textId="43DFD65D" w:rsidR="00295817" w:rsidRPr="00633320" w:rsidRDefault="00295817" w:rsidP="00DB1708">
      <w:pPr>
        <w:pStyle w:val="Heading2"/>
      </w:pPr>
      <w:bookmarkStart w:id="671" w:name="_Ref34892690"/>
      <w:bookmarkStart w:id="672" w:name="_Toc37107300"/>
      <w:bookmarkStart w:id="673" w:name="_Toc38099256"/>
      <w:bookmarkStart w:id="674" w:name="_Toc44674854"/>
      <w:bookmarkStart w:id="675" w:name="_Toc137835514"/>
      <w:bookmarkStart w:id="676" w:name="_Toc142042565"/>
      <w:r w:rsidRPr="00633320">
        <w:t>Recording Suspected Serious Adverse Reactions</w:t>
      </w:r>
      <w:bookmarkEnd w:id="671"/>
      <w:bookmarkEnd w:id="672"/>
      <w:bookmarkEnd w:id="673"/>
      <w:bookmarkEnd w:id="674"/>
      <w:bookmarkEnd w:id="675"/>
      <w:bookmarkEnd w:id="676"/>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62588F07" w:rsidR="007F4D0E" w:rsidRPr="00633320" w:rsidRDefault="007F4D0E" w:rsidP="00F123A0">
      <w:r w:rsidRPr="00633320">
        <w:t>Any Serious Adverse Event</w:t>
      </w:r>
      <w:r w:rsidRPr="00633320">
        <w:rPr>
          <w:rStyle w:val="FootnoteReference"/>
          <w:szCs w:val="22"/>
        </w:rPr>
        <w:footnoteReference w:id="17"/>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w:t>
      </w:r>
      <w:del w:id="677" w:author="Leon Peto" w:date="2023-08-04T11:18:00Z">
        <w:r w:rsidR="00DB5F0B" w:rsidRPr="00633320" w:rsidDel="00B97154">
          <w:delText>COVID-19</w:delText>
        </w:r>
        <w:r w:rsidR="00552A9A" w:rsidDel="00B97154">
          <w:delText xml:space="preserve"> or influenza</w:delText>
        </w:r>
      </w:del>
      <w:ins w:id="678" w:author="Leon Peto" w:date="2023-08-04T11:18:00Z">
        <w:r w:rsidR="00B97154">
          <w:t>pneumonia</w:t>
        </w:r>
      </w:ins>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679" w:name="_Toc34778488"/>
      <w:bookmarkStart w:id="680" w:name="_Toc34778543"/>
      <w:bookmarkStart w:id="681" w:name="_Toc34778599"/>
      <w:bookmarkStart w:id="682" w:name="_Toc34780077"/>
      <w:bookmarkStart w:id="683" w:name="_Toc34778097"/>
      <w:bookmarkStart w:id="684" w:name="_Toc34778152"/>
      <w:bookmarkStart w:id="685" w:name="_Toc34778301"/>
      <w:bookmarkStart w:id="686" w:name="_Toc34778355"/>
      <w:bookmarkStart w:id="687" w:name="_Toc34778408"/>
      <w:bookmarkStart w:id="688" w:name="_Toc34778489"/>
      <w:bookmarkStart w:id="689" w:name="_Toc34778544"/>
      <w:bookmarkStart w:id="690" w:name="_Toc34778600"/>
      <w:bookmarkStart w:id="691" w:name="_Toc34780078"/>
      <w:bookmarkStart w:id="692" w:name="_Toc34778490"/>
      <w:bookmarkStart w:id="693" w:name="_Toc34778545"/>
      <w:bookmarkStart w:id="694" w:name="_Toc34778601"/>
      <w:bookmarkStart w:id="695" w:name="_Toc34780079"/>
      <w:bookmarkStart w:id="696" w:name="_Toc135020171"/>
      <w:bookmarkEnd w:id="646"/>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7751B26B" w14:textId="77777777" w:rsidR="00E86E55" w:rsidRPr="00633320" w:rsidRDefault="00E86E55" w:rsidP="00DB1708">
      <w:pPr>
        <w:pStyle w:val="Heading2"/>
      </w:pPr>
      <w:bookmarkStart w:id="697" w:name="_Toc37107301"/>
      <w:bookmarkStart w:id="698" w:name="_Toc38099257"/>
      <w:bookmarkStart w:id="699" w:name="_Toc44674855"/>
      <w:bookmarkStart w:id="700" w:name="_Toc137835515"/>
      <w:bookmarkStart w:id="701" w:name="_Toc142042566"/>
      <w:r w:rsidRPr="00633320">
        <w:t>Central assessment and onward reporting of SUSARs</w:t>
      </w:r>
      <w:bookmarkEnd w:id="697"/>
      <w:bookmarkEnd w:id="698"/>
      <w:bookmarkEnd w:id="699"/>
      <w:bookmarkEnd w:id="700"/>
      <w:bookmarkEnd w:id="701"/>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10A2FCA4" w:rsidR="00121D5D" w:rsidRPr="00633320" w:rsidRDefault="00121D5D" w:rsidP="00E105FD">
      <w:pPr>
        <w:pStyle w:val="ListParagraph"/>
        <w:numPr>
          <w:ilvl w:val="0"/>
          <w:numId w:val="10"/>
        </w:numPr>
      </w:pPr>
      <w:r w:rsidRPr="00633320">
        <w:t>Events which are the consequence of COVID-19</w:t>
      </w:r>
      <w:del w:id="702" w:author="Leon Peto" w:date="2023-08-04T11:18:00Z">
        <w:r w:rsidR="00552A9A" w:rsidDel="00B97154">
          <w:delText xml:space="preserve"> or</w:delText>
        </w:r>
      </w:del>
      <w:ins w:id="703" w:author="Leon Peto" w:date="2023-08-04T11:18:00Z">
        <w:r w:rsidR="00B97154">
          <w:t>,</w:t>
        </w:r>
      </w:ins>
      <w:r w:rsidR="00552A9A">
        <w:t xml:space="preserve"> influenza</w:t>
      </w:r>
      <w:ins w:id="704" w:author="Leon Peto" w:date="2023-08-04T11:18:00Z">
        <w:r w:rsidR="00B97154">
          <w:t>, or community-acquired pneumonia</w:t>
        </w:r>
      </w:ins>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lastRenderedPageBreak/>
        <w:t>All confirmed SUSARs will be reported to the Chair of the DMC and to relevant regulatory authorities, ethics committees, and investigators in an expedited manner in accordance with regulatory requirements.</w:t>
      </w:r>
    </w:p>
    <w:p w14:paraId="416D5449" w14:textId="2E43EA8F" w:rsidR="00AE7268" w:rsidRDefault="00AE7268" w:rsidP="00F123A0"/>
    <w:p w14:paraId="1A47527B" w14:textId="58DC5B51" w:rsidR="00E95A88" w:rsidRPr="00633320" w:rsidDel="008F7F24" w:rsidRDefault="00E95A88" w:rsidP="00DB1708">
      <w:pPr>
        <w:pStyle w:val="Heading2"/>
      </w:pPr>
      <w:bookmarkStart w:id="705" w:name="_Toc137835516"/>
      <w:bookmarkStart w:id="706" w:name="_Toc37107302"/>
      <w:bookmarkStart w:id="707" w:name="_Toc38099258"/>
      <w:bookmarkStart w:id="708" w:name="_Toc44674856"/>
      <w:bookmarkStart w:id="709" w:name="_Toc137835517"/>
      <w:bookmarkStart w:id="710" w:name="_Toc142042567"/>
      <w:bookmarkEnd w:id="705"/>
      <w:r w:rsidRPr="00633320">
        <w:t xml:space="preserve">Recording </w:t>
      </w:r>
      <w:r w:rsidR="00142011">
        <w:t xml:space="preserve">safety information and </w:t>
      </w:r>
      <w:r w:rsidRPr="00633320">
        <w:t>other Adverse Events</w:t>
      </w:r>
      <w:bookmarkEnd w:id="706"/>
      <w:bookmarkEnd w:id="707"/>
      <w:bookmarkEnd w:id="708"/>
      <w:bookmarkEnd w:id="709"/>
      <w:bookmarkEnd w:id="710"/>
    </w:p>
    <w:p w14:paraId="088697B2" w14:textId="2CEE0622" w:rsidR="00142011" w:rsidRDefault="008F7F24" w:rsidP="00142011">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772251">
        <w:t>4.1</w:t>
      </w:r>
      <w:r w:rsidRPr="00633320" w:rsidDel="008F7F24">
        <w:fldChar w:fldCharType="end"/>
      </w:r>
      <w:r w:rsidRPr="00633320" w:rsidDel="008F7F24">
        <w:t xml:space="preserve">), information will be collected on </w:t>
      </w:r>
      <w:r w:rsidR="00E95A88" w:rsidRPr="00633320" w:rsidDel="008F7F24">
        <w:t xml:space="preserve">all deaths and efforts will be made to ascertain the underlying cause. </w:t>
      </w:r>
      <w:r w:rsidR="00142011">
        <w:t xml:space="preserve">The occurrence of a range of safety outcomes will be collected on the follow-up form (see sections </w:t>
      </w:r>
      <w:r w:rsidR="00142011">
        <w:fldChar w:fldCharType="begin"/>
      </w:r>
      <w:r w:rsidR="00142011">
        <w:instrText xml:space="preserve"> REF _Ref34937467 \r \h </w:instrText>
      </w:r>
      <w:r w:rsidR="00142011">
        <w:fldChar w:fldCharType="separate"/>
      </w:r>
      <w:ins w:id="711" w:author="Leon Peto" w:date="2023-08-04T11:18:00Z">
        <w:r w:rsidR="00B97154">
          <w:t>2.8</w:t>
        </w:r>
      </w:ins>
      <w:del w:id="712" w:author="Leon Peto" w:date="2023-08-04T11:18:00Z">
        <w:r w:rsidR="00772251" w:rsidDel="00B97154">
          <w:delText>2.7</w:delText>
        </w:r>
      </w:del>
      <w:r w:rsidR="00142011">
        <w:fldChar w:fldCharType="end"/>
      </w:r>
      <w:r w:rsidR="002B0785">
        <w:t xml:space="preserve"> </w:t>
      </w:r>
      <w:r w:rsidR="00142011">
        <w:t xml:space="preserve">and </w:t>
      </w:r>
      <w:r w:rsidR="00142011">
        <w:fldChar w:fldCharType="begin"/>
      </w:r>
      <w:r w:rsidR="00142011">
        <w:instrText xml:space="preserve"> REF _Ref137834271 \r \h </w:instrText>
      </w:r>
      <w:r w:rsidR="00142011">
        <w:fldChar w:fldCharType="separate"/>
      </w:r>
      <w:r w:rsidR="00772251">
        <w:t>3.1.3</w:t>
      </w:r>
      <w:r w:rsidR="00142011">
        <w:fldChar w:fldCharType="end"/>
      </w:r>
      <w:r w:rsidR="00142011">
        <w:t xml:space="preserve">). These include information on </w:t>
      </w:r>
      <w:r w:rsidR="00142011" w:rsidRPr="00633320">
        <w:t xml:space="preserve">need for any ventilation (and duration of invasive mechanical ventilation), </w:t>
      </w:r>
      <w:r w:rsidR="00142011">
        <w:t xml:space="preserve">acute kidney injury and </w:t>
      </w:r>
      <w:r w:rsidR="00142011" w:rsidRPr="00633320">
        <w:t>renal replacement therapy</w:t>
      </w:r>
      <w:r w:rsidR="00142011">
        <w:t>,</w:t>
      </w:r>
      <w:r w:rsidR="00142011" w:rsidRPr="00633320">
        <w:t xml:space="preserve"> </w:t>
      </w:r>
      <w:r w:rsidR="00142011">
        <w:t xml:space="preserve">thrombosis, </w:t>
      </w:r>
      <w:r w:rsidR="00142011" w:rsidRPr="00633320">
        <w:t>bleeding, new major cardiac arrhythmias</w:t>
      </w:r>
      <w:r w:rsidR="00142011">
        <w:t>, secondary infections, acute liver injury, seizures, and metabolic complications (ketoacidosis, hyperglycaemic hyperosmolar state, hyperglycaemia requiring new use of insulin, severe hypoglycaemia)</w:t>
      </w:r>
      <w:r w:rsidR="00142011" w:rsidRPr="00633320">
        <w:t>.</w:t>
      </w:r>
    </w:p>
    <w:p w14:paraId="34684766" w14:textId="77777777" w:rsidR="00142011" w:rsidRPr="00633320" w:rsidRDefault="00142011" w:rsidP="00142011"/>
    <w:p w14:paraId="3D3409FB" w14:textId="4C53E8F8" w:rsidR="00E95A88" w:rsidRPr="00633320" w:rsidDel="008F7F24" w:rsidRDefault="00E95A88" w:rsidP="00F123A0">
      <w:r w:rsidRPr="00633320" w:rsidDel="008F7F24">
        <w:t>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ins w:id="713" w:author="Leon Peto" w:date="2023-08-04T11:18:00Z">
        <w:r w:rsidR="00B97154">
          <w:t>2.8</w:t>
        </w:r>
      </w:ins>
      <w:del w:id="714" w:author="Leon Peto" w:date="2023-08-04T11:18:00Z">
        <w:r w:rsidR="00772251" w:rsidDel="00B97154">
          <w:delText>2.7</w:delText>
        </w:r>
      </w:del>
      <w:r w:rsidR="00F57479" w:rsidRPr="00633320">
        <w:fldChar w:fldCharType="end"/>
      </w:r>
      <w:r w:rsidRPr="00633320" w:rsidDel="008F7F24">
        <w:t>.</w:t>
      </w:r>
      <w:r w:rsidR="00913157" w:rsidRPr="00633320">
        <w:rPr>
          <w:rStyle w:val="FootnoteReference"/>
        </w:rPr>
        <w:t xml:space="preserve"> </w:t>
      </w:r>
      <w:r w:rsidR="00913157" w:rsidRPr="00633320">
        <w:rPr>
          <w:rStyle w:val="FootnoteReference"/>
        </w:rPr>
        <w:footnoteReference w:id="18"/>
      </w:r>
      <w:r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715" w:name="_Toc514709855"/>
      <w:bookmarkStart w:id="716" w:name="_Toc514756016"/>
      <w:bookmarkStart w:id="717" w:name="_Toc514773832"/>
      <w:bookmarkStart w:id="718" w:name="_Toc514776538"/>
      <w:bookmarkStart w:id="719" w:name="_Toc514939412"/>
      <w:bookmarkStart w:id="720" w:name="_Toc514947223"/>
      <w:bookmarkStart w:id="721" w:name="_Toc515001195"/>
      <w:bookmarkStart w:id="722" w:name="_Toc34303402"/>
      <w:bookmarkStart w:id="723" w:name="_Toc514709856"/>
      <w:bookmarkStart w:id="724" w:name="_Toc514756017"/>
      <w:bookmarkStart w:id="725" w:name="_Toc514773833"/>
      <w:bookmarkStart w:id="726" w:name="_Toc514776539"/>
      <w:bookmarkStart w:id="727" w:name="_Toc514939413"/>
      <w:bookmarkStart w:id="728" w:name="_Toc514947224"/>
      <w:bookmarkStart w:id="729" w:name="_Toc515001196"/>
      <w:bookmarkStart w:id="730" w:name="_Toc34303403"/>
      <w:bookmarkStart w:id="731" w:name="_Toc502695956"/>
      <w:bookmarkStart w:id="732" w:name="_Toc502696245"/>
      <w:bookmarkStart w:id="733" w:name="_Toc503430774"/>
      <w:bookmarkEnd w:id="696"/>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2A02DE8D" w14:textId="1F4BFAD3" w:rsidR="004B65DD" w:rsidRPr="00633320" w:rsidRDefault="00123202" w:rsidP="00DB1708">
      <w:pPr>
        <w:pStyle w:val="Heading2"/>
      </w:pPr>
      <w:bookmarkStart w:id="734" w:name="_Toc247076032"/>
      <w:bookmarkStart w:id="735" w:name="_Toc247076034"/>
      <w:bookmarkStart w:id="736" w:name="_Toc247076037"/>
      <w:bookmarkStart w:id="737" w:name="_Toc247076039"/>
      <w:bookmarkStart w:id="738" w:name="_Toc135020176"/>
      <w:bookmarkStart w:id="739" w:name="_Ref247430832"/>
      <w:bookmarkStart w:id="740" w:name="_Ref490814834"/>
      <w:bookmarkStart w:id="741" w:name="_Ref491115124"/>
      <w:bookmarkStart w:id="742" w:name="_Toc37107303"/>
      <w:bookmarkStart w:id="743" w:name="_Toc38099259"/>
      <w:bookmarkStart w:id="744" w:name="_Toc44674857"/>
      <w:bookmarkStart w:id="745" w:name="_Toc137835518"/>
      <w:bookmarkStart w:id="746" w:name="_Toc142042568"/>
      <w:bookmarkEnd w:id="734"/>
      <w:bookmarkEnd w:id="735"/>
      <w:bookmarkEnd w:id="736"/>
      <w:bookmarkEnd w:id="737"/>
      <w:r w:rsidRPr="00633320">
        <w:t>R</w:t>
      </w:r>
      <w:r w:rsidR="004B65DD" w:rsidRPr="00633320">
        <w:t xml:space="preserve">ole of the </w:t>
      </w:r>
      <w:bookmarkEnd w:id="738"/>
      <w:bookmarkEnd w:id="739"/>
      <w:bookmarkEnd w:id="740"/>
      <w:bookmarkEnd w:id="741"/>
      <w:r w:rsidR="00E55C01" w:rsidRPr="00633320">
        <w:t>D</w:t>
      </w:r>
      <w:r w:rsidR="00E86E55" w:rsidRPr="00633320">
        <w:t>ata Monitoring Committee (DM</w:t>
      </w:r>
      <w:r w:rsidR="00E55C01" w:rsidRPr="00633320">
        <w:t>C</w:t>
      </w:r>
      <w:r w:rsidR="00E86E55" w:rsidRPr="00633320">
        <w:t>)</w:t>
      </w:r>
      <w:bookmarkEnd w:id="742"/>
      <w:bookmarkEnd w:id="743"/>
      <w:bookmarkEnd w:id="744"/>
      <w:bookmarkEnd w:id="745"/>
      <w:bookmarkEnd w:id="746"/>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47C4071E"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DB1708">
      <w:pPr>
        <w:pStyle w:val="Heading2"/>
      </w:pPr>
      <w:bookmarkStart w:id="747" w:name="_Toc37107304"/>
      <w:bookmarkStart w:id="748" w:name="_Toc38099260"/>
      <w:bookmarkStart w:id="749" w:name="_Toc44674858"/>
      <w:bookmarkStart w:id="750" w:name="_Toc137835519"/>
      <w:bookmarkStart w:id="751" w:name="_Toc142042569"/>
      <w:r w:rsidRPr="00633320">
        <w:t>Blinding</w:t>
      </w:r>
      <w:bookmarkEnd w:id="747"/>
      <w:bookmarkEnd w:id="748"/>
      <w:bookmarkEnd w:id="749"/>
      <w:bookmarkEnd w:id="750"/>
      <w:bookmarkEnd w:id="751"/>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w:t>
      </w:r>
      <w:r w:rsidR="00DB5F0B" w:rsidRPr="00633320">
        <w:lastRenderedPageBreak/>
        <w:t xml:space="preserve">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752" w:name="_Toc37770926"/>
      <w:bookmarkStart w:id="753" w:name="_Toc37771582"/>
      <w:bookmarkStart w:id="754" w:name="_Toc37770927"/>
      <w:bookmarkStart w:id="755" w:name="_Toc37771583"/>
      <w:bookmarkStart w:id="756" w:name="_Toc37107305"/>
      <w:bookmarkStart w:id="757" w:name="_Toc38099261"/>
      <w:bookmarkStart w:id="758" w:name="_Toc44674859"/>
      <w:bookmarkEnd w:id="752"/>
      <w:bookmarkEnd w:id="753"/>
      <w:bookmarkEnd w:id="754"/>
      <w:bookmarkEnd w:id="755"/>
    </w:p>
    <w:p w14:paraId="55DB6216" w14:textId="475A73C3" w:rsidR="00295817" w:rsidRPr="00633320" w:rsidRDefault="00295817" w:rsidP="00F123A0">
      <w:pPr>
        <w:pStyle w:val="StyleHeading1Linespacingsingle"/>
        <w:numPr>
          <w:ilvl w:val="0"/>
          <w:numId w:val="2"/>
        </w:numPr>
      </w:pPr>
      <w:bookmarkStart w:id="759" w:name="_Toc137835520"/>
      <w:bookmarkStart w:id="760" w:name="_Toc142042570"/>
      <w:r w:rsidRPr="00633320">
        <w:t>Quality Management</w:t>
      </w:r>
      <w:bookmarkEnd w:id="756"/>
      <w:bookmarkEnd w:id="757"/>
      <w:bookmarkEnd w:id="758"/>
      <w:bookmarkEnd w:id="759"/>
      <w:bookmarkEnd w:id="760"/>
    </w:p>
    <w:p w14:paraId="5C4EB6C3" w14:textId="77777777" w:rsidR="00EB55A5" w:rsidRPr="00633320" w:rsidRDefault="00EB55A5" w:rsidP="00DB1708">
      <w:pPr>
        <w:pStyle w:val="Heading2"/>
      </w:pPr>
      <w:bookmarkStart w:id="761" w:name="_Toc37107306"/>
      <w:bookmarkStart w:id="762" w:name="_Toc38099262"/>
      <w:bookmarkStart w:id="763" w:name="_Toc44674860"/>
      <w:bookmarkStart w:id="764" w:name="_Toc137835521"/>
      <w:bookmarkStart w:id="765" w:name="_Toc142042571"/>
      <w:r w:rsidRPr="00633320">
        <w:t>Quality By Design Principles</w:t>
      </w:r>
      <w:bookmarkEnd w:id="761"/>
      <w:bookmarkEnd w:id="762"/>
      <w:bookmarkEnd w:id="763"/>
      <w:bookmarkEnd w:id="764"/>
      <w:bookmarkEnd w:id="765"/>
    </w:p>
    <w:p w14:paraId="52C64FB3" w14:textId="24CB60B3" w:rsidR="00EB55A5" w:rsidRPr="00633320" w:rsidRDefault="00EB55A5" w:rsidP="00F123A0">
      <w:r w:rsidRPr="00633320">
        <w:t xml:space="preserve">In accordance with the </w:t>
      </w:r>
      <w:r w:rsidR="00142011" w:rsidRPr="00633320">
        <w:t>International Conference on Harmonisation</w:t>
      </w:r>
      <w:r w:rsidR="00142011" w:rsidRPr="00633320" w:rsidDel="00142011">
        <w:t xml:space="preserve"> </w:t>
      </w:r>
      <w:r w:rsidR="00142011">
        <w:t>(ICH) P</w:t>
      </w:r>
      <w:r w:rsidRPr="00633320">
        <w:t xml:space="preserve">rinciples </w:t>
      </w:r>
      <w:r w:rsidR="00142011">
        <w:t>for</w:t>
      </w:r>
      <w:r w:rsidRPr="00633320">
        <w:t xml:space="preserve"> Good Clinical Practice</w:t>
      </w:r>
      <w:r w:rsidR="00142011">
        <w:t xml:space="preserve">, the Good Clinical Trials Collaborative (GCTC) </w:t>
      </w:r>
      <w:r w:rsidR="00F63B19">
        <w:t xml:space="preserve">Guidance </w:t>
      </w:r>
      <w:r w:rsidR="00142011">
        <w:t>for Good Randomized Clinical Trials,</w:t>
      </w:r>
      <w:r w:rsidRPr="00633320">
        <w:t xml:space="preserve"> and the recommendations and guidelines issued by regulatory agencies, the design, conduct and analysis of this trial is focussed on issues that might have a material impact on the wellbeing and safety of study participants (hospitalised patients with </w:t>
      </w:r>
      <w:del w:id="766" w:author="Leon Peto" w:date="2023-08-04T11:19:00Z">
        <w:r w:rsidRPr="00633320" w:rsidDel="00B97154">
          <w:delText xml:space="preserve">confirmed SARS-CoV-2 </w:delText>
        </w:r>
        <w:r w:rsidR="00552A9A" w:rsidDel="00B97154">
          <w:delText xml:space="preserve">or influenza </w:delText>
        </w:r>
        <w:r w:rsidRPr="00633320" w:rsidDel="00B97154">
          <w:delText>infection</w:delText>
        </w:r>
      </w:del>
      <w:ins w:id="767" w:author="Leon Peto" w:date="2023-08-04T11:19:00Z">
        <w:r w:rsidR="00B97154">
          <w:t>pneumonia</w:t>
        </w:r>
      </w:ins>
      <w:r w:rsidRPr="00633320">
        <w:t>) and the reliability of the results that would inform the care for future patients.</w:t>
      </w:r>
      <w:hyperlink w:anchor="_ENREF_22" w:tooltip="Good Clinical Trials Collaborative, 2022 #71" w:history="1">
        <w:r w:rsidR="00782CBF">
          <w:fldChar w:fldCharType="begin"/>
        </w:r>
        <w:r w:rsidR="00782CBF">
          <w:instrText xml:space="preserve"> ADDIN EN.CITE &lt;EndNote&gt;&lt;Cite&gt;&lt;Author&gt;Good Clinical Trials Collaborative&lt;/Author&gt;&lt;Year&gt;2022&lt;/Year&gt;&lt;RecNum&gt;71&lt;/RecNum&gt;&lt;DisplayText&gt;&lt;style face="superscript"&gt;22&lt;/style&gt;&lt;/DisplayText&gt;&lt;record&gt;&lt;rec-number&gt;71&lt;/rec-number&gt;&lt;foreign-keys&gt;&lt;key app="EN" db-id="pxepd55fyfaestevss7xw5agr0xd2dt5zdvp" timestamp="1687524707"&gt;71&lt;/key&gt;&lt;/foreign-keys&gt;&lt;ref-type name="Web Page"&gt;12&lt;/ref-type&gt;&lt;contributors&gt;&lt;authors&gt;&lt;author&gt;Good Clinical Trials Collaborative,&lt;/author&gt;&lt;/authors&gt;&lt;/contributors&gt;&lt;titles&gt;&lt;title&gt;Good Clinical Trials Guidelines&lt;/title&gt;&lt;/titles&gt;&lt;number&gt;22/6/2023&lt;/number&gt;&lt;dates&gt;&lt;year&gt;2022&lt;/year&gt;&lt;/dates&gt;&lt;urls&gt;&lt;related-urls&gt;&lt;url&gt;https://www.goodtrials.org/&lt;/url&gt;&lt;/related-urls&gt;&lt;/urls&gt;&lt;/record&gt;&lt;/Cite&gt;&lt;/EndNote&gt;</w:instrText>
        </w:r>
        <w:r w:rsidR="00782CBF">
          <w:fldChar w:fldCharType="separate"/>
        </w:r>
        <w:r w:rsidR="00782CBF" w:rsidRPr="0036713E">
          <w:rPr>
            <w:noProof/>
            <w:vertAlign w:val="superscript"/>
          </w:rPr>
          <w:t>22</w:t>
        </w:r>
        <w:r w:rsidR="00782CBF">
          <w:fldChar w:fldCharType="end"/>
        </w:r>
      </w:hyperlink>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DB1708">
      <w:pPr>
        <w:pStyle w:val="Heading2"/>
      </w:pPr>
      <w:bookmarkStart w:id="768" w:name="_Toc36902929"/>
      <w:bookmarkStart w:id="769" w:name="_Toc36902930"/>
      <w:bookmarkStart w:id="770" w:name="_Toc135020178"/>
      <w:bookmarkStart w:id="771" w:name="_Toc37107307"/>
      <w:bookmarkStart w:id="772" w:name="_Toc38099263"/>
      <w:bookmarkStart w:id="773" w:name="_Toc44674861"/>
      <w:bookmarkStart w:id="774" w:name="_Toc137835522"/>
      <w:bookmarkStart w:id="775" w:name="_Toc142042572"/>
      <w:bookmarkEnd w:id="768"/>
      <w:bookmarkEnd w:id="769"/>
      <w:r w:rsidRPr="00633320">
        <w:t>Training and monitoring</w:t>
      </w:r>
      <w:bookmarkEnd w:id="770"/>
      <w:bookmarkEnd w:id="771"/>
      <w:bookmarkEnd w:id="772"/>
      <w:bookmarkEnd w:id="773"/>
      <w:bookmarkEnd w:id="774"/>
      <w:bookmarkEnd w:id="775"/>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00EBD5C8" w:rsidR="004B65DD" w:rsidRPr="00633320" w:rsidRDefault="004B65DD" w:rsidP="00F123A0">
      <w:r w:rsidRPr="00633320">
        <w:t xml:space="preserve">The study will be conducted in accordance with the </w:t>
      </w:r>
      <w:r w:rsidR="00142011">
        <w:t>ICH</w:t>
      </w:r>
      <w:r w:rsidRPr="00633320">
        <w:t xml:space="preserve"> </w:t>
      </w:r>
      <w:r w:rsidR="00142011">
        <w:t xml:space="preserve">Principles </w:t>
      </w:r>
      <w:r w:rsidRPr="00633320">
        <w:t>for Good Clinical Practice</w:t>
      </w:r>
      <w:r w:rsidR="00F63B19">
        <w:t xml:space="preserve">, GCTC Guidance for Good Randomized Clinical Trials, </w:t>
      </w:r>
      <w:r w:rsidRPr="00633320">
        <w:t xml:space="preserve">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16E90B8F" w:rsidR="009B0676" w:rsidRPr="00633320" w:rsidRDefault="00CE784D" w:rsidP="00F123A0">
      <w:r>
        <w:t xml:space="preserve">On-site monitoring will focus on critical to quality data items </w:t>
      </w:r>
      <w:r w:rsidR="00F63B19">
        <w:t>(</w:t>
      </w:r>
      <w:r>
        <w:t xml:space="preserve">e.g. participants’ admitted status at the time of randomisation, consent, </w:t>
      </w:r>
      <w:r w:rsidR="00806148">
        <w:t xml:space="preserve">and </w:t>
      </w:r>
      <w:r>
        <w:t>primary and secondary outcomes</w:t>
      </w:r>
      <w:r w:rsidR="00F63B19">
        <w:t xml:space="preserve">). Where </w:t>
      </w:r>
      <w:r w:rsidR="00F63B19">
        <w:lastRenderedPageBreak/>
        <w:t xml:space="preserve">practical, </w:t>
      </w:r>
      <w:r>
        <w:t>many of these checks can be done remotely or using external data sources</w:t>
      </w:r>
      <w:r w:rsidR="00F63B19">
        <w:t xml:space="preserve"> (e.g. routine healthcare records from NHS England and other organisations</w:t>
      </w:r>
      <w:r>
        <w:t>)</w:t>
      </w:r>
      <w:r w:rsidR="00806148">
        <w:t>.</w:t>
      </w:r>
      <w:r w:rsidR="00DC2E51" w:rsidRPr="00170BB3">
        <w:rPr>
          <w:color w:val="auto"/>
        </w:rPr>
        <w:t xml:space="preserve"> </w:t>
      </w:r>
      <w:r w:rsidR="00752265" w:rsidRPr="00170BB3">
        <w:rPr>
          <w:color w:val="auto"/>
        </w:rPr>
        <w:t xml:space="preserve">Therefore source data verification will only be done if required after a country-specific risk assessment. </w:t>
      </w:r>
      <w:r w:rsidR="00AE7268" w:rsidRPr="00633320">
        <w:t xml:space="preserve">In </w:t>
      </w:r>
      <w:r w:rsidR="00076400">
        <w:t>some</w:t>
      </w:r>
      <w:r w:rsidR="00076400" w:rsidRPr="00633320">
        <w:t xml:space="preserve"> </w:t>
      </w:r>
      <w:r w:rsidR="00AE7268" w:rsidRPr="00633320">
        <w:t xml:space="preserve">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w:t>
      </w:r>
      <w:r>
        <w:t xml:space="preserve">additional </w:t>
      </w:r>
      <w:r w:rsidR="004B65DD" w:rsidRPr="00633320">
        <w:t xml:space="preserve">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Y051bT45PC9SZWNOdW0+PERpc3BsYXlUZXh0PjxzdHlsZSBmYWNlPSJzdXBlcnNjcmlwdCI+MjMs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</w:fldData>
        </w:fldChar>
      </w:r>
      <w:r w:rsidR="0036713E">
        <w:instrText xml:space="preserve"> ADDIN EN.CITE </w:instrText>
      </w:r>
      <w:r w:rsidR="0036713E">
        <w:fldChar w:fldCharType="begin">
          <w:fldData xml:space="preserve">PEVuZE5vdGU+PENpdGU+PEF1dGhvcj5WZW5ldDwvQXV0aG9yPjxZZWFyPjIwMTI8L1llYXI+PFJl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</w:fldData>
        </w:fldChar>
      </w:r>
      <w:r w:rsidR="0036713E">
        <w:instrText xml:space="preserve"> ADDIN EN.CITE.DATA </w:instrText>
      </w:r>
      <w:r w:rsidR="0036713E">
        <w:fldChar w:fldCharType="end"/>
      </w:r>
      <w:r w:rsidR="008B728D" w:rsidRPr="00633320">
        <w:fldChar w:fldCharType="separate"/>
      </w:r>
      <w:hyperlink w:anchor="_ENREF_23" w:tooltip="Venet, 2012 #9" w:history="1">
        <w:r w:rsidR="00782CBF" w:rsidRPr="0036713E">
          <w:rPr>
            <w:noProof/>
            <w:vertAlign w:val="superscript"/>
          </w:rPr>
          <w:t>23</w:t>
        </w:r>
      </w:hyperlink>
      <w:r w:rsidR="0036713E" w:rsidRPr="0036713E">
        <w:rPr>
          <w:noProof/>
          <w:vertAlign w:val="superscript"/>
        </w:rPr>
        <w:t>,</w:t>
      </w:r>
      <w:hyperlink w:anchor="_ENREF_24" w:tooltip="Administration., 2013 #10" w:history="1">
        <w:r w:rsidR="00782CBF" w:rsidRPr="0036713E">
          <w:rPr>
            <w:noProof/>
            <w:vertAlign w:val="superscript"/>
          </w:rPr>
          <w:t>24</w:t>
        </w:r>
      </w:hyperlink>
      <w:r w:rsidR="008B728D" w:rsidRPr="00633320">
        <w:fldChar w:fldCharType="end"/>
      </w:r>
      <w:r w:rsidR="006202FE" w:rsidRPr="00633320">
        <w:t xml:space="preserve"> The </w:t>
      </w:r>
      <w:r w:rsidR="004B4089" w:rsidRPr="00633320">
        <w:t xml:space="preserve">purpose of </w:t>
      </w:r>
      <w:r>
        <w:t xml:space="preserve">all </w:t>
      </w:r>
      <w:r w:rsidR="004B4089" w:rsidRPr="00633320">
        <w:t xml:space="preserve">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w:t>
      </w:r>
    </w:p>
    <w:p w14:paraId="2E9F48E7" w14:textId="06584687" w:rsidR="007F6901" w:rsidRPr="00633320" w:rsidRDefault="007F6901" w:rsidP="00F123A0">
      <w:bookmarkStart w:id="776" w:name="_Toc528139379"/>
    </w:p>
    <w:p w14:paraId="2FBC8682" w14:textId="77777777" w:rsidR="009B64A3" w:rsidRPr="00633320" w:rsidRDefault="009B64A3" w:rsidP="00DB1708">
      <w:pPr>
        <w:pStyle w:val="Heading2"/>
      </w:pPr>
      <w:bookmarkStart w:id="777" w:name="_Toc37107308"/>
      <w:bookmarkStart w:id="778" w:name="_Toc38099264"/>
      <w:bookmarkStart w:id="779" w:name="_Toc44674862"/>
      <w:bookmarkStart w:id="780" w:name="_Toc137835523"/>
      <w:bookmarkStart w:id="781" w:name="_Toc142042573"/>
      <w:r w:rsidRPr="00633320">
        <w:t>Data management</w:t>
      </w:r>
      <w:bookmarkEnd w:id="777"/>
      <w:bookmarkEnd w:id="778"/>
      <w:bookmarkEnd w:id="779"/>
      <w:bookmarkEnd w:id="780"/>
      <w:bookmarkEnd w:id="781"/>
    </w:p>
    <w:p w14:paraId="6E80F2BB" w14:textId="48682E24"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6296E56B" w:rsidR="009B64A3" w:rsidRPr="00633320" w:rsidRDefault="009B64A3" w:rsidP="00F123A0">
      <w:r w:rsidRPr="00633320">
        <w:t>All data access will be controlled by usernames and passwords, and any changes to data will require the user to enter their username and password.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DB1708">
      <w:pPr>
        <w:pStyle w:val="Heading2"/>
      </w:pPr>
      <w:bookmarkStart w:id="782" w:name="_Toc37107309"/>
      <w:bookmarkStart w:id="783" w:name="_Toc38099265"/>
      <w:bookmarkStart w:id="784" w:name="_Toc44674863"/>
      <w:bookmarkStart w:id="785" w:name="_Toc137835524"/>
      <w:bookmarkStart w:id="786" w:name="_Toc142042574"/>
      <w:r w:rsidRPr="00633320">
        <w:t>Source documents and archiving</w:t>
      </w:r>
      <w:bookmarkEnd w:id="782"/>
      <w:bookmarkEnd w:id="783"/>
      <w:bookmarkEnd w:id="784"/>
      <w:bookmarkEnd w:id="785"/>
      <w:bookmarkEnd w:id="786"/>
    </w:p>
    <w:p w14:paraId="28854E24" w14:textId="2B2A7828"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ins w:id="787" w:author="Leon Peto" w:date="2023-08-04T11:19:00Z">
        <w:r w:rsidR="00B97154">
          <w:t>2.9</w:t>
        </w:r>
      </w:ins>
      <w:del w:id="788" w:author="Leon Peto" w:date="2023-08-04T11:19:00Z">
        <w:r w:rsidR="00772251" w:rsidDel="00B97154">
          <w:delText>2.8</w:delText>
        </w:r>
      </w:del>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egulatory agencies will have the right to conduct confidential audits of such records in the CCO</w:t>
      </w:r>
      <w:r w:rsidR="00DB1708">
        <w:t>, RCCs</w:t>
      </w:r>
      <w:r w:rsidRPr="00633320">
        <w:t xml:space="preserve">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w:t>
      </w:r>
      <w:r w:rsidR="00F63B19">
        <w:t xml:space="preserve">any relevant </w:t>
      </w:r>
      <w:r w:rsidR="003328DE" w:rsidRPr="00633320">
        <w:t>infection control requirements)</w:t>
      </w:r>
      <w:r w:rsidRPr="00633320">
        <w:t>.</w:t>
      </w:r>
    </w:p>
    <w:p w14:paraId="1D13833D" w14:textId="3FAFE45C" w:rsidR="004010F4" w:rsidRDefault="004010F4" w:rsidP="00F123A0"/>
    <w:p w14:paraId="59D879CF" w14:textId="77777777" w:rsidR="007632CA" w:rsidRPr="00633320" w:rsidRDefault="007632CA" w:rsidP="00F123A0"/>
    <w:p w14:paraId="109E6B91" w14:textId="0531644D" w:rsidR="00C71205" w:rsidRPr="00633320" w:rsidRDefault="00C71205" w:rsidP="00F123A0">
      <w:pPr>
        <w:pStyle w:val="StyleHeading1Linespacingsingle"/>
        <w:numPr>
          <w:ilvl w:val="0"/>
          <w:numId w:val="2"/>
        </w:numPr>
      </w:pPr>
      <w:bookmarkStart w:id="789" w:name="_Toc37107310"/>
      <w:bookmarkStart w:id="790" w:name="_Toc38099266"/>
      <w:bookmarkStart w:id="791" w:name="_Toc44674864"/>
      <w:bookmarkStart w:id="792" w:name="_Toc137835525"/>
      <w:bookmarkStart w:id="793" w:name="_Toc142042575"/>
      <w:r w:rsidRPr="00633320">
        <w:t xml:space="preserve">Operational and </w:t>
      </w:r>
      <w:r w:rsidR="003D0412">
        <w:t>A</w:t>
      </w:r>
      <w:r w:rsidRPr="00633320">
        <w:t xml:space="preserve">dministrative </w:t>
      </w:r>
      <w:r w:rsidR="003D0412">
        <w:t>D</w:t>
      </w:r>
      <w:r w:rsidRPr="00633320">
        <w:t>etails</w:t>
      </w:r>
      <w:bookmarkEnd w:id="789"/>
      <w:bookmarkEnd w:id="790"/>
      <w:bookmarkEnd w:id="791"/>
      <w:bookmarkEnd w:id="792"/>
      <w:bookmarkEnd w:id="793"/>
    </w:p>
    <w:p w14:paraId="28915A31" w14:textId="77777777" w:rsidR="009B64A3" w:rsidRPr="00633320" w:rsidRDefault="009B64A3" w:rsidP="00DB1708">
      <w:pPr>
        <w:pStyle w:val="Heading2"/>
      </w:pPr>
      <w:bookmarkStart w:id="794" w:name="_Toc37107311"/>
      <w:bookmarkStart w:id="795" w:name="_Toc38099267"/>
      <w:bookmarkStart w:id="796" w:name="_Toc44674865"/>
      <w:bookmarkStart w:id="797" w:name="_Toc137835526"/>
      <w:bookmarkStart w:id="798" w:name="_Toc142042576"/>
      <w:r w:rsidRPr="00633320">
        <w:t>Sponsor and coordination</w:t>
      </w:r>
      <w:bookmarkEnd w:id="794"/>
      <w:bookmarkEnd w:id="795"/>
      <w:bookmarkEnd w:id="796"/>
      <w:bookmarkEnd w:id="797"/>
      <w:bookmarkEnd w:id="798"/>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DB1708">
      <w:pPr>
        <w:pStyle w:val="Heading2"/>
      </w:pPr>
      <w:bookmarkStart w:id="799" w:name="_Toc37107312"/>
      <w:bookmarkStart w:id="800" w:name="_Toc38099268"/>
      <w:bookmarkStart w:id="801" w:name="_Toc44674866"/>
      <w:bookmarkStart w:id="802" w:name="_Toc137835527"/>
      <w:bookmarkStart w:id="803" w:name="_Toc142042577"/>
      <w:r w:rsidRPr="00633320">
        <w:lastRenderedPageBreak/>
        <w:t>Funding</w:t>
      </w:r>
      <w:bookmarkEnd w:id="799"/>
      <w:bookmarkEnd w:id="800"/>
      <w:bookmarkEnd w:id="801"/>
      <w:bookmarkEnd w:id="802"/>
      <w:bookmarkEnd w:id="803"/>
    </w:p>
    <w:p w14:paraId="4E4DB8B8" w14:textId="06CC81CA" w:rsidR="000543BB" w:rsidRPr="00633320" w:rsidRDefault="000543BB" w:rsidP="00F123A0">
      <w:r w:rsidRPr="00633320">
        <w:t>This study is supported by grant</w:t>
      </w:r>
      <w:r w:rsidR="004D0DCE" w:rsidRPr="00633320">
        <w:t>s</w:t>
      </w:r>
      <w:r w:rsidRPr="00633320">
        <w:t xml:space="preserve"> to the University of Oxford from UK Research and Innovation/National Institute for Health Research (NIHR)</w:t>
      </w:r>
      <w:r w:rsidR="00DB1708">
        <w:t xml:space="preserve">, </w:t>
      </w:r>
      <w:r w:rsidR="004D0DCE" w:rsidRPr="00633320">
        <w:t xml:space="preserve">the Wellcome Trust, </w:t>
      </w:r>
      <w:r w:rsidR="00DB1708">
        <w:t xml:space="preserve">and Flu Lab,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DB1708">
      <w:pPr>
        <w:pStyle w:val="Heading2"/>
      </w:pPr>
      <w:bookmarkStart w:id="804" w:name="_Toc37107313"/>
      <w:bookmarkStart w:id="805" w:name="_Toc38099269"/>
      <w:bookmarkStart w:id="806" w:name="_Toc44674867"/>
      <w:bookmarkStart w:id="807" w:name="_Toc137835528"/>
      <w:bookmarkStart w:id="808" w:name="_Toc142042578"/>
      <w:r w:rsidRPr="00633320">
        <w:t>Indemnity</w:t>
      </w:r>
      <w:bookmarkEnd w:id="804"/>
      <w:bookmarkEnd w:id="805"/>
      <w:bookmarkEnd w:id="806"/>
      <w:bookmarkEnd w:id="807"/>
      <w:bookmarkEnd w:id="808"/>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DB1708">
      <w:pPr>
        <w:pStyle w:val="Heading2"/>
      </w:pPr>
      <w:bookmarkStart w:id="809" w:name="_Toc37107314"/>
      <w:bookmarkStart w:id="810" w:name="_Toc38099270"/>
      <w:bookmarkStart w:id="811" w:name="_Toc44674868"/>
      <w:bookmarkStart w:id="812" w:name="_Toc137835529"/>
      <w:bookmarkStart w:id="813" w:name="_Toc142042579"/>
      <w:r w:rsidRPr="00633320">
        <w:t>Local Clinical Centres</w:t>
      </w:r>
      <w:bookmarkEnd w:id="809"/>
      <w:bookmarkEnd w:id="810"/>
      <w:bookmarkEnd w:id="811"/>
      <w:bookmarkEnd w:id="812"/>
      <w:bookmarkEnd w:id="813"/>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3F4415FF" w:rsidR="004B65DD" w:rsidRPr="00633320" w:rsidRDefault="004B65DD" w:rsidP="00DB1708">
      <w:pPr>
        <w:pStyle w:val="Heading2"/>
      </w:pPr>
      <w:bookmarkStart w:id="814" w:name="_Toc34778609"/>
      <w:bookmarkStart w:id="815" w:name="_Toc34780093"/>
      <w:bookmarkStart w:id="816" w:name="_Toc34780353"/>
      <w:bookmarkStart w:id="817" w:name="_Toc34780483"/>
      <w:bookmarkStart w:id="818" w:name="_Toc135020179"/>
      <w:bookmarkStart w:id="819" w:name="_Toc37107315"/>
      <w:bookmarkStart w:id="820" w:name="_Toc38099271"/>
      <w:bookmarkStart w:id="821" w:name="_Toc44674869"/>
      <w:bookmarkStart w:id="822" w:name="_Toc137835530"/>
      <w:bookmarkStart w:id="823" w:name="_Toc142042580"/>
      <w:bookmarkEnd w:id="814"/>
      <w:bookmarkEnd w:id="815"/>
      <w:bookmarkEnd w:id="816"/>
      <w:bookmarkEnd w:id="817"/>
      <w:r w:rsidRPr="00633320">
        <w:t xml:space="preserve">Supply of study </w:t>
      </w:r>
      <w:bookmarkEnd w:id="776"/>
      <w:bookmarkEnd w:id="818"/>
      <w:r w:rsidR="00C71205" w:rsidRPr="00633320">
        <w:t>treatment</w:t>
      </w:r>
      <w:r w:rsidR="006A79C3" w:rsidRPr="00633320">
        <w:t>s</w:t>
      </w:r>
      <w:bookmarkEnd w:id="819"/>
      <w:bookmarkEnd w:id="820"/>
      <w:bookmarkEnd w:id="821"/>
      <w:bookmarkEnd w:id="822"/>
      <w:bookmarkEnd w:id="823"/>
    </w:p>
    <w:p w14:paraId="1CD8F308" w14:textId="77777777" w:rsidR="008B7846" w:rsidRDefault="008B7846" w:rsidP="008B7846">
      <w:pPr>
        <w:pStyle w:val="Heading3"/>
      </w:pPr>
      <w:r>
        <w:t>Licensed treatments</w:t>
      </w:r>
    </w:p>
    <w:p w14:paraId="07969936" w14:textId="5572F5F7" w:rsidR="00B03281"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t>
      </w:r>
      <w:r w:rsidR="00A91F22">
        <w:t>may</w:t>
      </w:r>
      <w:r w:rsidR="00A90F8D" w:rsidRPr="00633320">
        <w:t xml:space="preserve"> be labelled </w:t>
      </w:r>
      <w:r w:rsidR="001B12CF">
        <w:t xml:space="preserve">either </w:t>
      </w:r>
      <w:r w:rsidR="00A90F8D" w:rsidRPr="00633320">
        <w:t>as required for routine clinical use</w:t>
      </w:r>
      <w:r w:rsidR="00A91F22">
        <w:t>, or</w:t>
      </w:r>
      <w:r w:rsidR="001D6514">
        <w:t xml:space="preserve"> according to</w:t>
      </w:r>
      <w:r w:rsidR="00A91F22">
        <w:t xml:space="preserve"> </w:t>
      </w:r>
      <w:r w:rsidR="001D6514">
        <w:t xml:space="preserve">the </w:t>
      </w:r>
      <w:r w:rsidR="00A91F22">
        <w:t>require</w:t>
      </w:r>
      <w:r w:rsidR="001D6514">
        <w:t>ments</w:t>
      </w:r>
      <w:r w:rsidR="00A91F22">
        <w:t xml:space="preserve"> for an unlicensed treatment (if this </w:t>
      </w:r>
      <w:r w:rsidR="001D6514">
        <w:t>facilitates</w:t>
      </w:r>
      <w:r w:rsidR="001B12CF">
        <w:t xml:space="preserve"> </w:t>
      </w:r>
      <w:r w:rsidR="001D6514">
        <w:t xml:space="preserve">IMP </w:t>
      </w:r>
      <w:r w:rsidR="001B12CF">
        <w:t>supply</w:t>
      </w:r>
      <w:r w:rsidR="00A91F22">
        <w:t>)</w:t>
      </w:r>
      <w:r w:rsidR="00A90F8D" w:rsidRPr="00633320">
        <w:t>. They will be stored alongside other routine medications with no additional monitoring. No accountability records will be kept beyond those used for routine prescriptions.</w:t>
      </w:r>
    </w:p>
    <w:p w14:paraId="0058A23F" w14:textId="77777777" w:rsidR="008B7846" w:rsidRDefault="008B7846" w:rsidP="008B7846">
      <w:pPr>
        <w:pStyle w:val="Heading3"/>
      </w:pPr>
      <w:r>
        <w:t>Unlicensed treatments</w:t>
      </w:r>
    </w:p>
    <w:p w14:paraId="4D5B91B0" w14:textId="4A5A6D30" w:rsidR="002073A3" w:rsidRPr="00633320" w:rsidRDefault="006A79C3" w:rsidP="00F123A0">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r w:rsidR="008B7846">
        <w:t xml:space="preserve"> </w:t>
      </w:r>
      <w:r w:rsidR="009510A2" w:rsidRPr="00633320">
        <w:t xml:space="preserve">Treatment </w:t>
      </w:r>
      <w:r w:rsidR="00B03281" w:rsidRPr="00633320">
        <w:t xml:space="preserve">will be </w:t>
      </w:r>
      <w:r w:rsidR="009510A2" w:rsidRPr="00633320">
        <w:t>issue</w:t>
      </w:r>
      <w:r w:rsidR="003B063A" w:rsidRPr="00633320">
        <w:t>d</w:t>
      </w:r>
      <w:r w:rsidR="009510A2" w:rsidRPr="00633320">
        <w:t xml:space="preserve"> to randomised participants by prescription.</w:t>
      </w:r>
    </w:p>
    <w:p w14:paraId="4CF0ED38" w14:textId="77777777" w:rsidR="005344A9" w:rsidRPr="00633320" w:rsidRDefault="005344A9" w:rsidP="00DB1708">
      <w:pPr>
        <w:pStyle w:val="Heading2"/>
      </w:pPr>
      <w:bookmarkStart w:id="824" w:name="_Toc34780096"/>
      <w:bookmarkStart w:id="825" w:name="_Toc34780356"/>
      <w:bookmarkStart w:id="826" w:name="_Toc34780486"/>
      <w:bookmarkStart w:id="827" w:name="_Toc34780097"/>
      <w:bookmarkStart w:id="828" w:name="_Toc34780357"/>
      <w:bookmarkStart w:id="829" w:name="_Toc34780487"/>
      <w:bookmarkStart w:id="830" w:name="_Toc34780099"/>
      <w:bookmarkStart w:id="831" w:name="_Toc34780359"/>
      <w:bookmarkStart w:id="832" w:name="_Toc34780489"/>
      <w:bookmarkStart w:id="833" w:name="_Toc34780100"/>
      <w:bookmarkStart w:id="834" w:name="_Toc34780360"/>
      <w:bookmarkStart w:id="835" w:name="_Toc34780490"/>
      <w:bookmarkStart w:id="836" w:name="_Toc514776555"/>
      <w:bookmarkStart w:id="837" w:name="_Toc514939429"/>
      <w:bookmarkStart w:id="838" w:name="_Toc514947240"/>
      <w:bookmarkStart w:id="839" w:name="_Toc514776556"/>
      <w:bookmarkStart w:id="840" w:name="_Toc514939430"/>
      <w:bookmarkStart w:id="841" w:name="_Toc514947241"/>
      <w:bookmarkStart w:id="842" w:name="_Toc34780101"/>
      <w:bookmarkStart w:id="843" w:name="_Toc34780361"/>
      <w:bookmarkStart w:id="844" w:name="_Toc34780491"/>
      <w:bookmarkStart w:id="845" w:name="_Toc34780102"/>
      <w:bookmarkStart w:id="846" w:name="_Toc34780362"/>
      <w:bookmarkStart w:id="847" w:name="_Toc34780492"/>
      <w:bookmarkStart w:id="848" w:name="_Toc34780105"/>
      <w:bookmarkStart w:id="849" w:name="_Toc34780365"/>
      <w:bookmarkStart w:id="850" w:name="_Toc34780495"/>
      <w:bookmarkStart w:id="851" w:name="_Toc34780107"/>
      <w:bookmarkStart w:id="852" w:name="_Toc34780367"/>
      <w:bookmarkStart w:id="853" w:name="_Toc34780497"/>
      <w:bookmarkStart w:id="854" w:name="_Toc34780108"/>
      <w:bookmarkStart w:id="855" w:name="_Toc34780368"/>
      <w:bookmarkStart w:id="856" w:name="_Toc34780498"/>
      <w:bookmarkStart w:id="857" w:name="_Toc34780110"/>
      <w:bookmarkStart w:id="858" w:name="_Toc34780370"/>
      <w:bookmarkStart w:id="859" w:name="_Toc34780500"/>
      <w:bookmarkStart w:id="860" w:name="_Toc34780111"/>
      <w:bookmarkStart w:id="861" w:name="_Toc34780371"/>
      <w:bookmarkStart w:id="862" w:name="_Toc34780501"/>
      <w:bookmarkStart w:id="863" w:name="_Toc34780112"/>
      <w:bookmarkStart w:id="864" w:name="_Toc34780372"/>
      <w:bookmarkStart w:id="865" w:name="_Toc34780502"/>
      <w:bookmarkStart w:id="866" w:name="_Toc37107316"/>
      <w:bookmarkStart w:id="867" w:name="_Toc38099272"/>
      <w:bookmarkStart w:id="868" w:name="_Toc44674870"/>
      <w:bookmarkStart w:id="869" w:name="_Toc137835531"/>
      <w:bookmarkStart w:id="870" w:name="_Toc142042581"/>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633320">
        <w:t>End of trial</w:t>
      </w:r>
      <w:bookmarkEnd w:id="866"/>
      <w:bookmarkEnd w:id="867"/>
      <w:bookmarkEnd w:id="868"/>
      <w:bookmarkEnd w:id="869"/>
      <w:bookmarkEnd w:id="870"/>
    </w:p>
    <w:p w14:paraId="51C966D8" w14:textId="0A1B9B24"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w:t>
      </w:r>
      <w:r w:rsidR="008C532C" w:rsidRPr="00633320">
        <w:lastRenderedPageBreak/>
        <w:t xml:space="preserve">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 xml:space="preserve">NHS </w:t>
      </w:r>
      <w:r w:rsidR="00315BB4">
        <w:t>England</w:t>
      </w:r>
      <w:r w:rsidR="00315BB4" w:rsidRPr="00633320">
        <w:t xml:space="preserve"> </w:t>
      </w:r>
      <w:r w:rsidR="007D18B7" w:rsidRPr="00633320">
        <w:t>(anticipated to be 10 years after the last patient is enrolled)</w:t>
      </w:r>
      <w:r w:rsidR="003328DE" w:rsidRPr="00633320">
        <w:t>.</w:t>
      </w:r>
    </w:p>
    <w:p w14:paraId="367B3CB8" w14:textId="77777777" w:rsidR="004B65DD" w:rsidRPr="00633320" w:rsidRDefault="004B65DD" w:rsidP="00DB1708">
      <w:pPr>
        <w:pStyle w:val="Heading2"/>
      </w:pPr>
      <w:bookmarkStart w:id="871" w:name="_Toc261531375"/>
      <w:bookmarkStart w:id="872" w:name="_Toc261531376"/>
      <w:bookmarkStart w:id="873" w:name="_Toc528139386"/>
      <w:bookmarkStart w:id="874" w:name="_Toc135020188"/>
      <w:bookmarkStart w:id="875" w:name="_Toc37107317"/>
      <w:bookmarkStart w:id="876" w:name="_Toc38099273"/>
      <w:bookmarkStart w:id="877" w:name="_Toc44674871"/>
      <w:bookmarkStart w:id="878" w:name="_Toc137835532"/>
      <w:bookmarkStart w:id="879" w:name="_Toc142042582"/>
      <w:bookmarkEnd w:id="871"/>
      <w:bookmarkEnd w:id="872"/>
      <w:r w:rsidRPr="00633320">
        <w:t>Publications</w:t>
      </w:r>
      <w:r w:rsidR="0083053F" w:rsidRPr="00633320">
        <w:t xml:space="preserve"> and</w:t>
      </w:r>
      <w:r w:rsidRPr="00633320">
        <w:t xml:space="preserve"> reports</w:t>
      </w:r>
      <w:bookmarkEnd w:id="873"/>
      <w:bookmarkEnd w:id="874"/>
      <w:bookmarkEnd w:id="875"/>
      <w:bookmarkEnd w:id="876"/>
      <w:bookmarkEnd w:id="877"/>
      <w:bookmarkEnd w:id="878"/>
      <w:bookmarkEnd w:id="879"/>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DB1708">
      <w:pPr>
        <w:pStyle w:val="Heading2"/>
      </w:pPr>
      <w:bookmarkStart w:id="880" w:name="_Toc37107318"/>
      <w:bookmarkStart w:id="881" w:name="_Toc38099274"/>
      <w:bookmarkStart w:id="882" w:name="_Toc44674872"/>
      <w:bookmarkStart w:id="883" w:name="_Toc137835533"/>
      <w:bookmarkStart w:id="884" w:name="_Toc142042583"/>
      <w:r w:rsidRPr="00633320">
        <w:t>Substudies</w:t>
      </w:r>
      <w:bookmarkEnd w:id="880"/>
      <w:bookmarkEnd w:id="881"/>
      <w:bookmarkEnd w:id="882"/>
      <w:bookmarkEnd w:id="883"/>
      <w:bookmarkEnd w:id="884"/>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471D44E2" w:rsidR="00734CD3" w:rsidRPr="00633320" w:rsidRDefault="00734CD3" w:rsidP="00734CD3">
      <w:pPr>
        <w:pStyle w:val="StyleHeading1Linespacingsingle"/>
        <w:numPr>
          <w:ilvl w:val="0"/>
          <w:numId w:val="2"/>
        </w:numPr>
      </w:pPr>
      <w:bookmarkStart w:id="885" w:name="_Toc44674873"/>
      <w:bookmarkStart w:id="886" w:name="_Toc137835534"/>
      <w:bookmarkStart w:id="887" w:name="_Toc142042584"/>
      <w:r w:rsidRPr="00633320">
        <w:lastRenderedPageBreak/>
        <w:t>V</w:t>
      </w:r>
      <w:bookmarkEnd w:id="885"/>
      <w:bookmarkEnd w:id="886"/>
      <w:r w:rsidR="00B64041">
        <w:t>ersion History</w:t>
      </w:r>
      <w:bookmarkEnd w:id="887"/>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1838"/>
        <w:gridCol w:w="1559"/>
        <w:gridCol w:w="6743"/>
      </w:tblGrid>
      <w:tr w:rsidR="009A510F" w:rsidRPr="00633320" w14:paraId="00EACC5D" w14:textId="77777777" w:rsidTr="00AD6F39">
        <w:trPr>
          <w:cantSplit/>
          <w:tblHeader/>
        </w:trPr>
        <w:tc>
          <w:tcPr>
            <w:tcW w:w="1838" w:type="dxa"/>
          </w:tcPr>
          <w:p w14:paraId="5213BE4A" w14:textId="77777777" w:rsidR="009A510F" w:rsidRPr="00633320" w:rsidRDefault="009A510F" w:rsidP="00F123A0">
            <w:pPr>
              <w:rPr>
                <w:sz w:val="20"/>
              </w:rPr>
            </w:pPr>
            <w:bookmarkStart w:id="888" w:name="_Toc37771598"/>
            <w:bookmarkStart w:id="889" w:name="_Toc261531379"/>
            <w:bookmarkStart w:id="890" w:name="_Toc494539256"/>
            <w:bookmarkStart w:id="891" w:name="_Toc494539258"/>
            <w:bookmarkStart w:id="892" w:name="_Toc494539259"/>
            <w:bookmarkStart w:id="893" w:name="_Toc499039131"/>
            <w:bookmarkStart w:id="894" w:name="_Toc499041180"/>
            <w:bookmarkStart w:id="895" w:name="_Toc499141708"/>
            <w:bookmarkStart w:id="896" w:name="_Toc499141999"/>
            <w:bookmarkStart w:id="897" w:name="_Toc499144817"/>
            <w:bookmarkStart w:id="898" w:name="_Toc499039132"/>
            <w:bookmarkStart w:id="899" w:name="_Toc499041181"/>
            <w:bookmarkStart w:id="900" w:name="_Toc499141709"/>
            <w:bookmarkStart w:id="901" w:name="_Toc499142000"/>
            <w:bookmarkStart w:id="902" w:name="_Toc499144818"/>
            <w:bookmarkStart w:id="903" w:name="_Toc40209089"/>
            <w:bookmarkStart w:id="904" w:name="_Toc40209147"/>
            <w:bookmarkStart w:id="905" w:name="_Toc40209205"/>
            <w:bookmarkStart w:id="906" w:name="_Toc40209090"/>
            <w:bookmarkStart w:id="907" w:name="_Toc40209148"/>
            <w:bookmarkStart w:id="908" w:name="_Toc40209206"/>
            <w:bookmarkStart w:id="909" w:name="_Toc40209091"/>
            <w:bookmarkStart w:id="910" w:name="_Toc40209149"/>
            <w:bookmarkStart w:id="911" w:name="_Toc40209207"/>
            <w:bookmarkStart w:id="912" w:name="_Toc40209092"/>
            <w:bookmarkStart w:id="913" w:name="_Toc40209150"/>
            <w:bookmarkStart w:id="914" w:name="_Toc40209208"/>
            <w:bookmarkStart w:id="915" w:name="_Toc40209093"/>
            <w:bookmarkStart w:id="916" w:name="_Toc40209151"/>
            <w:bookmarkStart w:id="917" w:name="_Toc40209209"/>
            <w:bookmarkStart w:id="918" w:name="_Toc40209094"/>
            <w:bookmarkStart w:id="919" w:name="_Toc40209152"/>
            <w:bookmarkStart w:id="920" w:name="_Toc40209210"/>
            <w:bookmarkStart w:id="921" w:name="_Toc40209154"/>
            <w:bookmarkStart w:id="922" w:name="_Toc124158421"/>
            <w:bookmarkStart w:id="923" w:name="_Toc135020189"/>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sidRPr="00633320">
              <w:rPr>
                <w:sz w:val="20"/>
              </w:rPr>
              <w:t>Version number</w:t>
            </w:r>
          </w:p>
        </w:tc>
        <w:tc>
          <w:tcPr>
            <w:tcW w:w="1559" w:type="dxa"/>
          </w:tcPr>
          <w:p w14:paraId="5A77EDA7" w14:textId="77777777" w:rsidR="009A510F" w:rsidRPr="00633320" w:rsidRDefault="009A510F" w:rsidP="00F123A0">
            <w:pPr>
              <w:rPr>
                <w:sz w:val="20"/>
              </w:rPr>
            </w:pPr>
            <w:r w:rsidRPr="00633320">
              <w:rPr>
                <w:sz w:val="20"/>
              </w:rPr>
              <w:t>Date</w:t>
            </w:r>
          </w:p>
        </w:tc>
        <w:tc>
          <w:tcPr>
            <w:tcW w:w="6743"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AD6F39">
        <w:tc>
          <w:tcPr>
            <w:tcW w:w="1838" w:type="dxa"/>
          </w:tcPr>
          <w:p w14:paraId="4AAEACAE" w14:textId="77777777" w:rsidR="009A510F" w:rsidRPr="00633320" w:rsidRDefault="009A510F" w:rsidP="00F123A0">
            <w:pPr>
              <w:rPr>
                <w:sz w:val="20"/>
              </w:rPr>
            </w:pPr>
            <w:r w:rsidRPr="00633320">
              <w:rPr>
                <w:sz w:val="20"/>
              </w:rPr>
              <w:t>1.0</w:t>
            </w:r>
          </w:p>
        </w:tc>
        <w:tc>
          <w:tcPr>
            <w:tcW w:w="1559" w:type="dxa"/>
          </w:tcPr>
          <w:p w14:paraId="2A235F16" w14:textId="77777777" w:rsidR="009A510F" w:rsidRPr="00633320" w:rsidRDefault="009A510F" w:rsidP="00F123A0">
            <w:pPr>
              <w:rPr>
                <w:sz w:val="20"/>
              </w:rPr>
            </w:pPr>
            <w:r w:rsidRPr="00633320">
              <w:rPr>
                <w:sz w:val="20"/>
              </w:rPr>
              <w:t>13-Mar-2020</w:t>
            </w:r>
          </w:p>
        </w:tc>
        <w:tc>
          <w:tcPr>
            <w:tcW w:w="6743"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AD6F39">
        <w:tc>
          <w:tcPr>
            <w:tcW w:w="1838" w:type="dxa"/>
          </w:tcPr>
          <w:p w14:paraId="36170F29" w14:textId="77777777" w:rsidR="009A510F" w:rsidRPr="00633320" w:rsidRDefault="009A510F" w:rsidP="00F123A0">
            <w:pPr>
              <w:rPr>
                <w:sz w:val="20"/>
              </w:rPr>
            </w:pPr>
            <w:r w:rsidRPr="00633320">
              <w:rPr>
                <w:sz w:val="20"/>
              </w:rPr>
              <w:t>2.0</w:t>
            </w:r>
          </w:p>
        </w:tc>
        <w:tc>
          <w:tcPr>
            <w:tcW w:w="1559"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743"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AD6F39">
        <w:tc>
          <w:tcPr>
            <w:tcW w:w="1838" w:type="dxa"/>
          </w:tcPr>
          <w:p w14:paraId="6804CF67" w14:textId="77777777" w:rsidR="009A510F" w:rsidRPr="00633320" w:rsidRDefault="00717229" w:rsidP="00F123A0">
            <w:pPr>
              <w:rPr>
                <w:sz w:val="20"/>
              </w:rPr>
            </w:pPr>
            <w:r w:rsidRPr="00633320">
              <w:rPr>
                <w:sz w:val="20"/>
              </w:rPr>
              <w:t>3.0</w:t>
            </w:r>
          </w:p>
        </w:tc>
        <w:tc>
          <w:tcPr>
            <w:tcW w:w="1559"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743"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AD6F39">
        <w:tc>
          <w:tcPr>
            <w:tcW w:w="1838" w:type="dxa"/>
          </w:tcPr>
          <w:p w14:paraId="63F487DD" w14:textId="77777777" w:rsidR="00327820" w:rsidRPr="00633320" w:rsidRDefault="00327820" w:rsidP="00F123A0">
            <w:pPr>
              <w:rPr>
                <w:sz w:val="20"/>
              </w:rPr>
            </w:pPr>
            <w:r w:rsidRPr="00633320">
              <w:rPr>
                <w:sz w:val="20"/>
              </w:rPr>
              <w:t>4.0</w:t>
            </w:r>
          </w:p>
        </w:tc>
        <w:tc>
          <w:tcPr>
            <w:tcW w:w="1559"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743"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AD6F39">
        <w:tc>
          <w:tcPr>
            <w:tcW w:w="1838" w:type="dxa"/>
          </w:tcPr>
          <w:p w14:paraId="78E7AFB8" w14:textId="77777777" w:rsidR="00DB6908" w:rsidRPr="00633320" w:rsidRDefault="00DB6908" w:rsidP="00F123A0">
            <w:pPr>
              <w:rPr>
                <w:sz w:val="20"/>
              </w:rPr>
            </w:pPr>
            <w:r w:rsidRPr="00633320">
              <w:rPr>
                <w:sz w:val="20"/>
              </w:rPr>
              <w:t>5.0</w:t>
            </w:r>
          </w:p>
        </w:tc>
        <w:tc>
          <w:tcPr>
            <w:tcW w:w="1559"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743"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AD6F39">
        <w:tc>
          <w:tcPr>
            <w:tcW w:w="1838" w:type="dxa"/>
          </w:tcPr>
          <w:p w14:paraId="47472EF3" w14:textId="77777777" w:rsidR="00AE40BB" w:rsidRPr="00633320" w:rsidRDefault="00AE40BB" w:rsidP="00F123A0">
            <w:pPr>
              <w:rPr>
                <w:sz w:val="20"/>
              </w:rPr>
            </w:pPr>
            <w:r w:rsidRPr="00633320">
              <w:rPr>
                <w:sz w:val="20"/>
              </w:rPr>
              <w:t>6.0</w:t>
            </w:r>
          </w:p>
        </w:tc>
        <w:tc>
          <w:tcPr>
            <w:tcW w:w="1559"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743"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AD6F39">
        <w:tc>
          <w:tcPr>
            <w:tcW w:w="1838" w:type="dxa"/>
          </w:tcPr>
          <w:p w14:paraId="16EAD726" w14:textId="77777777" w:rsidR="00B4591A" w:rsidRPr="00633320" w:rsidRDefault="00B4591A" w:rsidP="00F123A0">
            <w:pPr>
              <w:rPr>
                <w:sz w:val="20"/>
              </w:rPr>
            </w:pPr>
            <w:r w:rsidRPr="00633320">
              <w:rPr>
                <w:sz w:val="20"/>
              </w:rPr>
              <w:t>7.0</w:t>
            </w:r>
          </w:p>
        </w:tc>
        <w:tc>
          <w:tcPr>
            <w:tcW w:w="1559"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743"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AD6F39">
        <w:tc>
          <w:tcPr>
            <w:tcW w:w="1838" w:type="dxa"/>
          </w:tcPr>
          <w:p w14:paraId="3DFA0740" w14:textId="77777777" w:rsidR="00513ECE" w:rsidRPr="00633320" w:rsidRDefault="00513ECE" w:rsidP="00F123A0">
            <w:pPr>
              <w:rPr>
                <w:sz w:val="20"/>
              </w:rPr>
            </w:pPr>
            <w:r w:rsidRPr="00633320">
              <w:rPr>
                <w:sz w:val="20"/>
              </w:rPr>
              <w:t>8.0</w:t>
            </w:r>
          </w:p>
        </w:tc>
        <w:tc>
          <w:tcPr>
            <w:tcW w:w="1559" w:type="dxa"/>
          </w:tcPr>
          <w:p w14:paraId="3BF4E696" w14:textId="77777777" w:rsidR="00513ECE" w:rsidRPr="00633320" w:rsidRDefault="00513ECE" w:rsidP="001512CA">
            <w:pPr>
              <w:rPr>
                <w:sz w:val="20"/>
              </w:rPr>
            </w:pPr>
            <w:r w:rsidRPr="00633320">
              <w:rPr>
                <w:sz w:val="20"/>
              </w:rPr>
              <w:t>03-Jul-2020</w:t>
            </w:r>
          </w:p>
        </w:tc>
        <w:tc>
          <w:tcPr>
            <w:tcW w:w="6743"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AD6F39">
        <w:tc>
          <w:tcPr>
            <w:tcW w:w="1838"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559"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743"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AD6F39">
        <w:tc>
          <w:tcPr>
            <w:tcW w:w="1838" w:type="dxa"/>
          </w:tcPr>
          <w:p w14:paraId="795FB127" w14:textId="77777777" w:rsidR="00FF5A1B" w:rsidRPr="00633320" w:rsidRDefault="00FF5A1B" w:rsidP="00F123A0">
            <w:pPr>
              <w:rPr>
                <w:sz w:val="20"/>
              </w:rPr>
            </w:pPr>
            <w:r w:rsidRPr="00633320">
              <w:rPr>
                <w:sz w:val="20"/>
              </w:rPr>
              <w:t>9.1</w:t>
            </w:r>
          </w:p>
        </w:tc>
        <w:tc>
          <w:tcPr>
            <w:tcW w:w="1559" w:type="dxa"/>
          </w:tcPr>
          <w:p w14:paraId="671C0D8B" w14:textId="77777777" w:rsidR="00FF5A1B" w:rsidRPr="00633320" w:rsidRDefault="00FF5A1B" w:rsidP="00FF5A1B">
            <w:pPr>
              <w:rPr>
                <w:sz w:val="20"/>
              </w:rPr>
            </w:pPr>
            <w:r w:rsidRPr="00633320">
              <w:rPr>
                <w:sz w:val="20"/>
              </w:rPr>
              <w:t>18-Sep-2020</w:t>
            </w:r>
          </w:p>
        </w:tc>
        <w:tc>
          <w:tcPr>
            <w:tcW w:w="6743"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AD6F39">
        <w:tc>
          <w:tcPr>
            <w:tcW w:w="1838" w:type="dxa"/>
          </w:tcPr>
          <w:p w14:paraId="71EC960A" w14:textId="467DFB17" w:rsidR="00F27FA7" w:rsidRPr="00633320" w:rsidRDefault="00F27FA7" w:rsidP="00F123A0">
            <w:pPr>
              <w:rPr>
                <w:sz w:val="20"/>
              </w:rPr>
            </w:pPr>
            <w:r w:rsidRPr="00633320">
              <w:rPr>
                <w:sz w:val="20"/>
              </w:rPr>
              <w:t>9.2 [not submitted in UK]</w:t>
            </w:r>
          </w:p>
        </w:tc>
        <w:tc>
          <w:tcPr>
            <w:tcW w:w="1559" w:type="dxa"/>
          </w:tcPr>
          <w:p w14:paraId="1C44F9A4" w14:textId="35F3467F" w:rsidR="00F27FA7" w:rsidRPr="00633320" w:rsidRDefault="00F27FA7" w:rsidP="00FF5A1B">
            <w:pPr>
              <w:rPr>
                <w:sz w:val="20"/>
              </w:rPr>
            </w:pPr>
            <w:r w:rsidRPr="00633320">
              <w:rPr>
                <w:sz w:val="20"/>
              </w:rPr>
              <w:t>15-Oct-2020</w:t>
            </w:r>
          </w:p>
        </w:tc>
        <w:tc>
          <w:tcPr>
            <w:tcW w:w="6743"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AD6F39">
        <w:tc>
          <w:tcPr>
            <w:tcW w:w="1838" w:type="dxa"/>
          </w:tcPr>
          <w:p w14:paraId="3DFD9B74" w14:textId="21E4BE15" w:rsidR="00F57A22" w:rsidRPr="00633320" w:rsidRDefault="00F57A22" w:rsidP="00F123A0">
            <w:pPr>
              <w:rPr>
                <w:sz w:val="20"/>
              </w:rPr>
            </w:pPr>
            <w:r w:rsidRPr="00633320">
              <w:rPr>
                <w:sz w:val="20"/>
              </w:rPr>
              <w:t>10.0</w:t>
            </w:r>
          </w:p>
        </w:tc>
        <w:tc>
          <w:tcPr>
            <w:tcW w:w="1559"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743"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AD6F39">
        <w:tc>
          <w:tcPr>
            <w:tcW w:w="1838" w:type="dxa"/>
          </w:tcPr>
          <w:p w14:paraId="29D1200E" w14:textId="67A2C452" w:rsidR="000D70CC" w:rsidRPr="00633320" w:rsidRDefault="000D70CC" w:rsidP="00F123A0">
            <w:pPr>
              <w:rPr>
                <w:sz w:val="20"/>
              </w:rPr>
            </w:pPr>
            <w:r w:rsidRPr="00633320">
              <w:rPr>
                <w:sz w:val="20"/>
              </w:rPr>
              <w:t>10.1</w:t>
            </w:r>
          </w:p>
        </w:tc>
        <w:tc>
          <w:tcPr>
            <w:tcW w:w="1559" w:type="dxa"/>
          </w:tcPr>
          <w:p w14:paraId="56C79193" w14:textId="20C75CEC" w:rsidR="000D70CC" w:rsidRPr="00633320" w:rsidRDefault="000D70CC" w:rsidP="00FF5A1B">
            <w:pPr>
              <w:rPr>
                <w:sz w:val="20"/>
              </w:rPr>
            </w:pPr>
            <w:r w:rsidRPr="00633320">
              <w:rPr>
                <w:sz w:val="20"/>
              </w:rPr>
              <w:t>01-Nov-2020</w:t>
            </w:r>
          </w:p>
        </w:tc>
        <w:tc>
          <w:tcPr>
            <w:tcW w:w="6743"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AD6F39">
        <w:tc>
          <w:tcPr>
            <w:tcW w:w="1838" w:type="dxa"/>
          </w:tcPr>
          <w:p w14:paraId="3D0CF507" w14:textId="669787E2" w:rsidR="00F10F34" w:rsidRPr="00633320" w:rsidRDefault="00F10F34" w:rsidP="00F123A0">
            <w:pPr>
              <w:rPr>
                <w:sz w:val="20"/>
              </w:rPr>
            </w:pPr>
            <w:r w:rsidRPr="00633320">
              <w:rPr>
                <w:sz w:val="20"/>
              </w:rPr>
              <w:t>11.0</w:t>
            </w:r>
          </w:p>
        </w:tc>
        <w:tc>
          <w:tcPr>
            <w:tcW w:w="1559"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743"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AD6F39">
        <w:tc>
          <w:tcPr>
            <w:tcW w:w="1838" w:type="dxa"/>
          </w:tcPr>
          <w:p w14:paraId="286EA7DE" w14:textId="6F9AB564" w:rsidR="00777331" w:rsidRPr="00633320" w:rsidRDefault="00777331" w:rsidP="00F123A0">
            <w:pPr>
              <w:rPr>
                <w:sz w:val="20"/>
              </w:rPr>
            </w:pPr>
            <w:r w:rsidRPr="00633320">
              <w:rPr>
                <w:sz w:val="20"/>
              </w:rPr>
              <w:t>11.1</w:t>
            </w:r>
          </w:p>
        </w:tc>
        <w:tc>
          <w:tcPr>
            <w:tcW w:w="1559" w:type="dxa"/>
          </w:tcPr>
          <w:p w14:paraId="382AC0DF" w14:textId="363CD042" w:rsidR="00777331" w:rsidRPr="00633320" w:rsidRDefault="00777331" w:rsidP="00FF5A1B">
            <w:pPr>
              <w:rPr>
                <w:sz w:val="20"/>
              </w:rPr>
            </w:pPr>
            <w:r w:rsidRPr="00633320">
              <w:rPr>
                <w:sz w:val="20"/>
              </w:rPr>
              <w:t>21-Nov-2020</w:t>
            </w:r>
          </w:p>
        </w:tc>
        <w:tc>
          <w:tcPr>
            <w:tcW w:w="6743"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AD6F39">
        <w:tc>
          <w:tcPr>
            <w:tcW w:w="1838" w:type="dxa"/>
          </w:tcPr>
          <w:p w14:paraId="26C09026" w14:textId="1A9A3116" w:rsidR="004F11C7" w:rsidRPr="00633320" w:rsidRDefault="004F11C7" w:rsidP="00F123A0">
            <w:pPr>
              <w:rPr>
                <w:sz w:val="20"/>
              </w:rPr>
            </w:pPr>
            <w:r w:rsidRPr="00633320">
              <w:rPr>
                <w:sz w:val="20"/>
              </w:rPr>
              <w:t>11.2 [not submitted in UK]</w:t>
            </w:r>
          </w:p>
        </w:tc>
        <w:tc>
          <w:tcPr>
            <w:tcW w:w="1559" w:type="dxa"/>
          </w:tcPr>
          <w:p w14:paraId="4466D8B9" w14:textId="4D5E805B" w:rsidR="004F11C7" w:rsidRPr="00633320" w:rsidRDefault="004F11C7" w:rsidP="00FF5A1B">
            <w:pPr>
              <w:rPr>
                <w:sz w:val="20"/>
              </w:rPr>
            </w:pPr>
            <w:r w:rsidRPr="00633320">
              <w:rPr>
                <w:sz w:val="20"/>
              </w:rPr>
              <w:t>01-Dec-2020</w:t>
            </w:r>
          </w:p>
        </w:tc>
        <w:tc>
          <w:tcPr>
            <w:tcW w:w="6743"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AD6F39">
        <w:tc>
          <w:tcPr>
            <w:tcW w:w="1838" w:type="dxa"/>
          </w:tcPr>
          <w:p w14:paraId="522E80DA" w14:textId="06A0A905" w:rsidR="00533CB8" w:rsidRPr="00633320" w:rsidRDefault="00BB684F" w:rsidP="00F123A0">
            <w:pPr>
              <w:rPr>
                <w:sz w:val="20"/>
              </w:rPr>
            </w:pPr>
            <w:r w:rsidRPr="00633320">
              <w:rPr>
                <w:sz w:val="20"/>
              </w:rPr>
              <w:t>12.0</w:t>
            </w:r>
          </w:p>
        </w:tc>
        <w:tc>
          <w:tcPr>
            <w:tcW w:w="1559"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743"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AD6F39">
        <w:tc>
          <w:tcPr>
            <w:tcW w:w="1838" w:type="dxa"/>
          </w:tcPr>
          <w:p w14:paraId="6DE2FB1B" w14:textId="1D42D2BD" w:rsidR="004F214D" w:rsidRPr="00633320" w:rsidRDefault="004F214D" w:rsidP="00F123A0">
            <w:pPr>
              <w:rPr>
                <w:sz w:val="20"/>
              </w:rPr>
            </w:pPr>
            <w:r w:rsidRPr="00633320">
              <w:rPr>
                <w:sz w:val="20"/>
              </w:rPr>
              <w:t>12.1</w:t>
            </w:r>
          </w:p>
        </w:tc>
        <w:tc>
          <w:tcPr>
            <w:tcW w:w="1559" w:type="dxa"/>
          </w:tcPr>
          <w:p w14:paraId="37C83431" w14:textId="7465007B" w:rsidR="004F214D" w:rsidRPr="00633320" w:rsidRDefault="004F214D" w:rsidP="00BB684F">
            <w:pPr>
              <w:rPr>
                <w:sz w:val="20"/>
              </w:rPr>
            </w:pPr>
            <w:r w:rsidRPr="00633320">
              <w:rPr>
                <w:sz w:val="20"/>
              </w:rPr>
              <w:t>16-Dec-2020</w:t>
            </w:r>
          </w:p>
        </w:tc>
        <w:tc>
          <w:tcPr>
            <w:tcW w:w="6743"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AD6F39">
        <w:tc>
          <w:tcPr>
            <w:tcW w:w="1838" w:type="dxa"/>
          </w:tcPr>
          <w:p w14:paraId="413AE8C9" w14:textId="78726C1F" w:rsidR="009E4554" w:rsidRPr="00633320" w:rsidRDefault="009E4554" w:rsidP="00F123A0">
            <w:pPr>
              <w:rPr>
                <w:sz w:val="20"/>
              </w:rPr>
            </w:pPr>
            <w:r w:rsidRPr="00633320">
              <w:rPr>
                <w:sz w:val="20"/>
              </w:rPr>
              <w:t>13.0</w:t>
            </w:r>
          </w:p>
        </w:tc>
        <w:tc>
          <w:tcPr>
            <w:tcW w:w="1559"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743"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AD6F39">
        <w:tc>
          <w:tcPr>
            <w:tcW w:w="1838" w:type="dxa"/>
          </w:tcPr>
          <w:p w14:paraId="7CE481F7" w14:textId="7B21BC1A" w:rsidR="001D1931" w:rsidRPr="00633320" w:rsidRDefault="001D1931" w:rsidP="00F123A0">
            <w:pPr>
              <w:rPr>
                <w:sz w:val="20"/>
                <w:szCs w:val="20"/>
              </w:rPr>
            </w:pPr>
            <w:r w:rsidRPr="00633320">
              <w:rPr>
                <w:sz w:val="20"/>
                <w:szCs w:val="20"/>
              </w:rPr>
              <w:t>14.0</w:t>
            </w:r>
          </w:p>
        </w:tc>
        <w:tc>
          <w:tcPr>
            <w:tcW w:w="1559"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743"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AD6F39">
        <w:trPr>
          <w:cantSplit/>
        </w:trPr>
        <w:tc>
          <w:tcPr>
            <w:tcW w:w="1838" w:type="dxa"/>
          </w:tcPr>
          <w:p w14:paraId="54F47795" w14:textId="32D13176" w:rsidR="00474DD8" w:rsidRPr="00633320" w:rsidRDefault="00474DD8" w:rsidP="00F123A0">
            <w:pPr>
              <w:rPr>
                <w:sz w:val="20"/>
                <w:szCs w:val="20"/>
              </w:rPr>
            </w:pPr>
            <w:r w:rsidRPr="00633320">
              <w:rPr>
                <w:sz w:val="20"/>
                <w:szCs w:val="20"/>
              </w:rPr>
              <w:t>15.0</w:t>
            </w:r>
          </w:p>
        </w:tc>
        <w:tc>
          <w:tcPr>
            <w:tcW w:w="1559" w:type="dxa"/>
          </w:tcPr>
          <w:p w14:paraId="419C6539" w14:textId="34F1E561" w:rsidR="00474DD8" w:rsidRPr="00633320" w:rsidRDefault="00CF01EB" w:rsidP="00BF174B">
            <w:pPr>
              <w:rPr>
                <w:sz w:val="20"/>
                <w:szCs w:val="20"/>
              </w:rPr>
            </w:pPr>
            <w:r>
              <w:rPr>
                <w:sz w:val="20"/>
                <w:szCs w:val="20"/>
              </w:rPr>
              <w:t>12-Apr-2021</w:t>
            </w:r>
          </w:p>
        </w:tc>
        <w:tc>
          <w:tcPr>
            <w:tcW w:w="6743"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AD6F39">
        <w:trPr>
          <w:cantSplit/>
        </w:trPr>
        <w:tc>
          <w:tcPr>
            <w:tcW w:w="1838" w:type="dxa"/>
          </w:tcPr>
          <w:p w14:paraId="51045686" w14:textId="6461F9E3" w:rsidR="00FA08CD" w:rsidRPr="00633320" w:rsidRDefault="00FA08CD" w:rsidP="00FA08CD">
            <w:pPr>
              <w:rPr>
                <w:sz w:val="20"/>
                <w:szCs w:val="20"/>
              </w:rPr>
            </w:pPr>
            <w:r>
              <w:rPr>
                <w:sz w:val="20"/>
                <w:szCs w:val="20"/>
              </w:rPr>
              <w:t>15.1 [not submitted in UK]</w:t>
            </w:r>
          </w:p>
        </w:tc>
        <w:tc>
          <w:tcPr>
            <w:tcW w:w="1559" w:type="dxa"/>
          </w:tcPr>
          <w:p w14:paraId="2E783A28" w14:textId="1DBC666A" w:rsidR="00FA08CD" w:rsidRDefault="00FA08CD" w:rsidP="00FA08CD">
            <w:pPr>
              <w:rPr>
                <w:sz w:val="20"/>
                <w:szCs w:val="20"/>
              </w:rPr>
            </w:pPr>
            <w:r>
              <w:rPr>
                <w:sz w:val="20"/>
                <w:szCs w:val="20"/>
              </w:rPr>
              <w:t>18-May-2021</w:t>
            </w:r>
          </w:p>
        </w:tc>
        <w:tc>
          <w:tcPr>
            <w:tcW w:w="6743"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AD6F39">
        <w:trPr>
          <w:cantSplit/>
        </w:trPr>
        <w:tc>
          <w:tcPr>
            <w:tcW w:w="1838" w:type="dxa"/>
          </w:tcPr>
          <w:p w14:paraId="0BAC95B8" w14:textId="7FE09EE0" w:rsidR="00CF4E68" w:rsidRDefault="00CF4E68" w:rsidP="00F123A0">
            <w:pPr>
              <w:rPr>
                <w:sz w:val="20"/>
                <w:szCs w:val="20"/>
              </w:rPr>
            </w:pPr>
            <w:r>
              <w:rPr>
                <w:sz w:val="20"/>
                <w:szCs w:val="20"/>
              </w:rPr>
              <w:lastRenderedPageBreak/>
              <w:t>16.0</w:t>
            </w:r>
          </w:p>
        </w:tc>
        <w:tc>
          <w:tcPr>
            <w:tcW w:w="1559"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743"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AD6F39">
        <w:tc>
          <w:tcPr>
            <w:tcW w:w="1838" w:type="dxa"/>
          </w:tcPr>
          <w:p w14:paraId="42786D0C" w14:textId="3F0444D1" w:rsidR="00071417" w:rsidRDefault="00071417" w:rsidP="00F123A0">
            <w:pPr>
              <w:rPr>
                <w:sz w:val="20"/>
                <w:szCs w:val="20"/>
              </w:rPr>
            </w:pPr>
            <w:r>
              <w:rPr>
                <w:sz w:val="20"/>
                <w:szCs w:val="20"/>
              </w:rPr>
              <w:t>V16.1</w:t>
            </w:r>
          </w:p>
        </w:tc>
        <w:tc>
          <w:tcPr>
            <w:tcW w:w="1559" w:type="dxa"/>
          </w:tcPr>
          <w:p w14:paraId="20FC3563" w14:textId="3CC0B73F" w:rsidR="00071417" w:rsidRDefault="00071417" w:rsidP="007A567D">
            <w:pPr>
              <w:rPr>
                <w:sz w:val="20"/>
                <w:szCs w:val="20"/>
              </w:rPr>
            </w:pPr>
            <w:r>
              <w:rPr>
                <w:sz w:val="20"/>
                <w:szCs w:val="20"/>
              </w:rPr>
              <w:t>08-Jul-2021</w:t>
            </w:r>
          </w:p>
        </w:tc>
        <w:tc>
          <w:tcPr>
            <w:tcW w:w="6743"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AD6F39">
        <w:tc>
          <w:tcPr>
            <w:tcW w:w="1838" w:type="dxa"/>
          </w:tcPr>
          <w:p w14:paraId="7909AEFC" w14:textId="630562DE" w:rsidR="00071417" w:rsidRDefault="00071417" w:rsidP="00F123A0">
            <w:pPr>
              <w:rPr>
                <w:sz w:val="20"/>
                <w:szCs w:val="20"/>
              </w:rPr>
            </w:pPr>
            <w:r>
              <w:rPr>
                <w:sz w:val="20"/>
                <w:szCs w:val="20"/>
              </w:rPr>
              <w:t>V17.0</w:t>
            </w:r>
          </w:p>
        </w:tc>
        <w:tc>
          <w:tcPr>
            <w:tcW w:w="1559"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743"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AD6F39">
        <w:tc>
          <w:tcPr>
            <w:tcW w:w="1838" w:type="dxa"/>
          </w:tcPr>
          <w:p w14:paraId="42894D48" w14:textId="140F4E66" w:rsidR="00180DB3" w:rsidRDefault="00180DB3" w:rsidP="00F123A0">
            <w:pPr>
              <w:rPr>
                <w:sz w:val="20"/>
                <w:szCs w:val="20"/>
              </w:rPr>
            </w:pPr>
            <w:r>
              <w:rPr>
                <w:sz w:val="20"/>
                <w:szCs w:val="20"/>
              </w:rPr>
              <w:t>V17.1</w:t>
            </w:r>
          </w:p>
        </w:tc>
        <w:tc>
          <w:tcPr>
            <w:tcW w:w="1559" w:type="dxa"/>
          </w:tcPr>
          <w:p w14:paraId="2866A683" w14:textId="6303D549" w:rsidR="00180DB3" w:rsidRDefault="00180DB3" w:rsidP="007A567D">
            <w:pPr>
              <w:rPr>
                <w:sz w:val="20"/>
                <w:szCs w:val="20"/>
              </w:rPr>
            </w:pPr>
            <w:r>
              <w:rPr>
                <w:sz w:val="20"/>
                <w:szCs w:val="20"/>
              </w:rPr>
              <w:t>10-Aug-2021</w:t>
            </w:r>
          </w:p>
        </w:tc>
        <w:tc>
          <w:tcPr>
            <w:tcW w:w="6743"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AD6F39">
        <w:tc>
          <w:tcPr>
            <w:tcW w:w="1838" w:type="dxa"/>
          </w:tcPr>
          <w:p w14:paraId="6683764C" w14:textId="3B284C34" w:rsidR="00124F13" w:rsidRDefault="00124F13" w:rsidP="00124F13">
            <w:pPr>
              <w:rPr>
                <w:sz w:val="20"/>
                <w:szCs w:val="20"/>
              </w:rPr>
            </w:pPr>
            <w:r>
              <w:rPr>
                <w:sz w:val="20"/>
                <w:szCs w:val="20"/>
              </w:rPr>
              <w:t>V18.0</w:t>
            </w:r>
          </w:p>
        </w:tc>
        <w:tc>
          <w:tcPr>
            <w:tcW w:w="1559"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743"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AD6F39">
        <w:tc>
          <w:tcPr>
            <w:tcW w:w="1838" w:type="dxa"/>
          </w:tcPr>
          <w:p w14:paraId="7580CD95" w14:textId="12101BD5" w:rsidR="00F65BFB" w:rsidRDefault="00F65BFB" w:rsidP="00124F13">
            <w:pPr>
              <w:rPr>
                <w:sz w:val="20"/>
                <w:szCs w:val="20"/>
              </w:rPr>
            </w:pPr>
            <w:r>
              <w:rPr>
                <w:sz w:val="20"/>
                <w:szCs w:val="20"/>
              </w:rPr>
              <w:t>V18.1</w:t>
            </w:r>
          </w:p>
        </w:tc>
        <w:tc>
          <w:tcPr>
            <w:tcW w:w="1559" w:type="dxa"/>
          </w:tcPr>
          <w:p w14:paraId="695BD532" w14:textId="75EB1295" w:rsidR="00F65BFB" w:rsidRDefault="00F65BFB" w:rsidP="00124F13">
            <w:pPr>
              <w:rPr>
                <w:sz w:val="20"/>
                <w:szCs w:val="20"/>
              </w:rPr>
            </w:pPr>
            <w:r>
              <w:rPr>
                <w:sz w:val="20"/>
                <w:szCs w:val="20"/>
              </w:rPr>
              <w:t>24-Oct-2021</w:t>
            </w:r>
          </w:p>
        </w:tc>
        <w:tc>
          <w:tcPr>
            <w:tcW w:w="6743"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AD6F39">
        <w:tc>
          <w:tcPr>
            <w:tcW w:w="1838" w:type="dxa"/>
          </w:tcPr>
          <w:p w14:paraId="21297A96" w14:textId="0CEE5710" w:rsidR="00552A9A" w:rsidRDefault="00552A9A" w:rsidP="00124F13">
            <w:pPr>
              <w:rPr>
                <w:sz w:val="20"/>
                <w:szCs w:val="20"/>
              </w:rPr>
            </w:pPr>
            <w:r>
              <w:rPr>
                <w:sz w:val="20"/>
                <w:szCs w:val="20"/>
              </w:rPr>
              <w:t>V19.0</w:t>
            </w:r>
          </w:p>
        </w:tc>
        <w:tc>
          <w:tcPr>
            <w:tcW w:w="1559"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743"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AD6F39">
        <w:tc>
          <w:tcPr>
            <w:tcW w:w="1838" w:type="dxa"/>
          </w:tcPr>
          <w:p w14:paraId="0861A060" w14:textId="712D7717" w:rsidR="003B5DC6" w:rsidRDefault="003B5DC6" w:rsidP="00124F13">
            <w:pPr>
              <w:rPr>
                <w:sz w:val="20"/>
                <w:szCs w:val="20"/>
              </w:rPr>
            </w:pPr>
            <w:r>
              <w:rPr>
                <w:sz w:val="20"/>
                <w:szCs w:val="20"/>
              </w:rPr>
              <w:t>V19.1</w:t>
            </w:r>
          </w:p>
        </w:tc>
        <w:tc>
          <w:tcPr>
            <w:tcW w:w="1559" w:type="dxa"/>
          </w:tcPr>
          <w:p w14:paraId="24522A11" w14:textId="2865DCB1" w:rsidR="003B5DC6" w:rsidRDefault="003B5DC6" w:rsidP="00124F13">
            <w:pPr>
              <w:rPr>
                <w:sz w:val="20"/>
                <w:szCs w:val="20"/>
              </w:rPr>
            </w:pPr>
            <w:r>
              <w:rPr>
                <w:sz w:val="20"/>
                <w:szCs w:val="20"/>
              </w:rPr>
              <w:t>16-Nov-21</w:t>
            </w:r>
          </w:p>
        </w:tc>
        <w:tc>
          <w:tcPr>
            <w:tcW w:w="6743"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AD6F39">
        <w:tc>
          <w:tcPr>
            <w:tcW w:w="1838" w:type="dxa"/>
          </w:tcPr>
          <w:p w14:paraId="581D443A" w14:textId="5A70D4C4" w:rsidR="004062DF" w:rsidRDefault="004062DF" w:rsidP="00124F13">
            <w:pPr>
              <w:rPr>
                <w:sz w:val="20"/>
                <w:szCs w:val="20"/>
              </w:rPr>
            </w:pPr>
            <w:r>
              <w:rPr>
                <w:sz w:val="20"/>
                <w:szCs w:val="20"/>
              </w:rPr>
              <w:t>V20.0</w:t>
            </w:r>
          </w:p>
        </w:tc>
        <w:tc>
          <w:tcPr>
            <w:tcW w:w="1559" w:type="dxa"/>
          </w:tcPr>
          <w:p w14:paraId="75CF4E1E" w14:textId="0CE6258A" w:rsidR="004062DF" w:rsidRDefault="004062DF" w:rsidP="00124F13">
            <w:pPr>
              <w:rPr>
                <w:sz w:val="20"/>
                <w:szCs w:val="20"/>
              </w:rPr>
            </w:pPr>
            <w:r>
              <w:rPr>
                <w:sz w:val="20"/>
                <w:szCs w:val="20"/>
              </w:rPr>
              <w:t>29-Nov-21</w:t>
            </w:r>
          </w:p>
        </w:tc>
        <w:tc>
          <w:tcPr>
            <w:tcW w:w="6743"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AD6F39">
        <w:tc>
          <w:tcPr>
            <w:tcW w:w="1838" w:type="dxa"/>
          </w:tcPr>
          <w:p w14:paraId="51FA8110" w14:textId="05EA0AAE" w:rsidR="00456322" w:rsidRDefault="00456322" w:rsidP="00124F13">
            <w:pPr>
              <w:rPr>
                <w:sz w:val="20"/>
                <w:szCs w:val="20"/>
              </w:rPr>
            </w:pPr>
            <w:r>
              <w:rPr>
                <w:sz w:val="20"/>
                <w:szCs w:val="20"/>
              </w:rPr>
              <w:t>V21.0</w:t>
            </w:r>
          </w:p>
        </w:tc>
        <w:tc>
          <w:tcPr>
            <w:tcW w:w="1559"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743"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AD6F39">
        <w:tc>
          <w:tcPr>
            <w:tcW w:w="1838" w:type="dxa"/>
          </w:tcPr>
          <w:p w14:paraId="065FECE3" w14:textId="3EEE76F9" w:rsidR="00303522" w:rsidRDefault="00303522" w:rsidP="00124F13">
            <w:pPr>
              <w:rPr>
                <w:sz w:val="20"/>
                <w:szCs w:val="20"/>
              </w:rPr>
            </w:pPr>
            <w:r>
              <w:rPr>
                <w:sz w:val="20"/>
                <w:szCs w:val="20"/>
              </w:rPr>
              <w:t>V21.1</w:t>
            </w:r>
          </w:p>
        </w:tc>
        <w:tc>
          <w:tcPr>
            <w:tcW w:w="1559" w:type="dxa"/>
          </w:tcPr>
          <w:p w14:paraId="290F706C" w14:textId="2B2D8455" w:rsidR="00303522" w:rsidRDefault="00303522" w:rsidP="006715E7">
            <w:pPr>
              <w:rPr>
                <w:sz w:val="20"/>
                <w:szCs w:val="20"/>
              </w:rPr>
            </w:pPr>
            <w:r>
              <w:rPr>
                <w:sz w:val="20"/>
                <w:szCs w:val="20"/>
              </w:rPr>
              <w:t>19-Dec-21</w:t>
            </w:r>
          </w:p>
        </w:tc>
        <w:tc>
          <w:tcPr>
            <w:tcW w:w="6743"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AD6F39">
        <w:tc>
          <w:tcPr>
            <w:tcW w:w="1838" w:type="dxa"/>
          </w:tcPr>
          <w:p w14:paraId="3A1BE49B" w14:textId="00F87BBE" w:rsidR="004C4524" w:rsidRDefault="004C4524" w:rsidP="00124F13">
            <w:pPr>
              <w:rPr>
                <w:sz w:val="20"/>
                <w:szCs w:val="20"/>
              </w:rPr>
            </w:pPr>
            <w:r>
              <w:rPr>
                <w:sz w:val="20"/>
                <w:szCs w:val="20"/>
              </w:rPr>
              <w:t>V22.0</w:t>
            </w:r>
          </w:p>
        </w:tc>
        <w:tc>
          <w:tcPr>
            <w:tcW w:w="1559"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743" w:type="dxa"/>
          </w:tcPr>
          <w:p w14:paraId="2282CC75" w14:textId="5A70F4EF" w:rsidR="004C4524" w:rsidRDefault="004C4524" w:rsidP="00124F13">
            <w:pPr>
              <w:rPr>
                <w:sz w:val="20"/>
                <w:szCs w:val="20"/>
              </w:rPr>
            </w:pPr>
            <w:r>
              <w:rPr>
                <w:sz w:val="20"/>
                <w:szCs w:val="20"/>
              </w:rPr>
              <w:t>Addition of Paxlovid</w:t>
            </w:r>
            <w:r w:rsidR="00552C1B">
              <w:rPr>
                <w:sz w:val="20"/>
                <w:szCs w:val="20"/>
              </w:rPr>
              <w:t>. (Not implemented.)</w:t>
            </w:r>
          </w:p>
        </w:tc>
      </w:tr>
      <w:tr w:rsidR="00A976ED" w:rsidRPr="00633320" w14:paraId="1593A6AA" w14:textId="77777777" w:rsidTr="00AD6F39">
        <w:tc>
          <w:tcPr>
            <w:tcW w:w="1838" w:type="dxa"/>
          </w:tcPr>
          <w:p w14:paraId="536EF38B" w14:textId="44788870" w:rsidR="00A976ED" w:rsidRDefault="00A976ED" w:rsidP="00124F13">
            <w:pPr>
              <w:rPr>
                <w:sz w:val="20"/>
                <w:szCs w:val="20"/>
              </w:rPr>
            </w:pPr>
            <w:r>
              <w:rPr>
                <w:sz w:val="20"/>
                <w:szCs w:val="20"/>
              </w:rPr>
              <w:t>V23.0</w:t>
            </w:r>
          </w:p>
        </w:tc>
        <w:tc>
          <w:tcPr>
            <w:tcW w:w="1559" w:type="dxa"/>
          </w:tcPr>
          <w:p w14:paraId="62820E82" w14:textId="71B8ABCC" w:rsidR="00A976ED" w:rsidRDefault="002C7FB9" w:rsidP="006715E7">
            <w:pPr>
              <w:rPr>
                <w:sz w:val="20"/>
                <w:szCs w:val="20"/>
              </w:rPr>
            </w:pPr>
            <w:r>
              <w:rPr>
                <w:sz w:val="20"/>
                <w:szCs w:val="20"/>
              </w:rPr>
              <w:t>08-Mar</w:t>
            </w:r>
            <w:r w:rsidR="00A976ED">
              <w:rPr>
                <w:sz w:val="20"/>
                <w:szCs w:val="20"/>
              </w:rPr>
              <w:t>-22</w:t>
            </w:r>
          </w:p>
        </w:tc>
        <w:tc>
          <w:tcPr>
            <w:tcW w:w="6743" w:type="dxa"/>
          </w:tcPr>
          <w:p w14:paraId="32738A76" w14:textId="4E2C03DE" w:rsidR="00C62487" w:rsidRDefault="00641BA0" w:rsidP="00124F13">
            <w:pPr>
              <w:rPr>
                <w:sz w:val="20"/>
                <w:szCs w:val="20"/>
              </w:rPr>
            </w:pPr>
            <w:r>
              <w:rPr>
                <w:sz w:val="20"/>
                <w:szCs w:val="20"/>
              </w:rPr>
              <w:t>Clarifications following MHRA review</w:t>
            </w:r>
            <w:r w:rsidR="00C62487">
              <w:rPr>
                <w:sz w:val="20"/>
                <w:szCs w:val="20"/>
              </w:rPr>
              <w:t xml:space="preserve">. UKOSS added to </w:t>
            </w:r>
            <w:r w:rsidR="00E46A65">
              <w:rPr>
                <w:sz w:val="20"/>
                <w:szCs w:val="20"/>
              </w:rPr>
              <w:t>section 3.1.3.</w:t>
            </w:r>
            <w:r>
              <w:rPr>
                <w:sz w:val="20"/>
                <w:szCs w:val="20"/>
              </w:rPr>
              <w:t xml:space="preserve"> Extension of molnupiravir to other countries.</w:t>
            </w:r>
            <w:r w:rsidR="00F05551">
              <w:rPr>
                <w:sz w:val="20"/>
                <w:szCs w:val="20"/>
              </w:rPr>
              <w:t xml:space="preserve"> Removal of tocilizumab/anakinra for PIMS-TS.</w:t>
            </w:r>
          </w:p>
        </w:tc>
      </w:tr>
      <w:tr w:rsidR="00AD6F39" w:rsidRPr="00633320" w14:paraId="217CCEFD" w14:textId="77777777" w:rsidTr="00AD6F39">
        <w:tc>
          <w:tcPr>
            <w:tcW w:w="1838" w:type="dxa"/>
          </w:tcPr>
          <w:p w14:paraId="3E6DC3BB" w14:textId="2C293523" w:rsidR="00AD6F39" w:rsidRDefault="00AD6F39" w:rsidP="00124F13">
            <w:pPr>
              <w:rPr>
                <w:sz w:val="20"/>
                <w:szCs w:val="20"/>
              </w:rPr>
            </w:pPr>
            <w:r>
              <w:rPr>
                <w:sz w:val="20"/>
                <w:szCs w:val="20"/>
              </w:rPr>
              <w:t>23.1</w:t>
            </w:r>
          </w:p>
        </w:tc>
        <w:tc>
          <w:tcPr>
            <w:tcW w:w="1559" w:type="dxa"/>
          </w:tcPr>
          <w:p w14:paraId="13FAACBC" w14:textId="20B9A104" w:rsidR="00AD6F39" w:rsidRDefault="00AD6F39" w:rsidP="006715E7">
            <w:pPr>
              <w:rPr>
                <w:sz w:val="20"/>
                <w:szCs w:val="20"/>
              </w:rPr>
            </w:pPr>
            <w:r>
              <w:rPr>
                <w:sz w:val="20"/>
                <w:szCs w:val="20"/>
              </w:rPr>
              <w:t>15-Mar-22</w:t>
            </w:r>
          </w:p>
        </w:tc>
        <w:tc>
          <w:tcPr>
            <w:tcW w:w="6743" w:type="dxa"/>
          </w:tcPr>
          <w:p w14:paraId="12C16CEF" w14:textId="6AB87D99" w:rsidR="00AD6F39" w:rsidRDefault="00AD6F39" w:rsidP="00124F13">
            <w:pPr>
              <w:rPr>
                <w:sz w:val="20"/>
                <w:szCs w:val="20"/>
              </w:rPr>
            </w:pPr>
            <w:r>
              <w:rPr>
                <w:sz w:val="20"/>
                <w:szCs w:val="20"/>
              </w:rPr>
              <w:t>Correction of footnotes</w:t>
            </w:r>
          </w:p>
        </w:tc>
      </w:tr>
      <w:tr w:rsidR="00347F11" w:rsidRPr="00633320" w14:paraId="552149A3" w14:textId="77777777" w:rsidTr="00AD6F39">
        <w:tc>
          <w:tcPr>
            <w:tcW w:w="1838" w:type="dxa"/>
          </w:tcPr>
          <w:p w14:paraId="3D9BE81A" w14:textId="4D4A8C31" w:rsidR="00347F11" w:rsidRDefault="00347F11" w:rsidP="00124F13">
            <w:pPr>
              <w:rPr>
                <w:sz w:val="20"/>
                <w:szCs w:val="20"/>
              </w:rPr>
            </w:pPr>
            <w:r>
              <w:rPr>
                <w:sz w:val="20"/>
                <w:szCs w:val="20"/>
              </w:rPr>
              <w:t>24.0</w:t>
            </w:r>
            <w:r w:rsidR="006C2442">
              <w:rPr>
                <w:sz w:val="20"/>
                <w:szCs w:val="20"/>
              </w:rPr>
              <w:t xml:space="preserve"> [not implemented]</w:t>
            </w:r>
          </w:p>
        </w:tc>
        <w:tc>
          <w:tcPr>
            <w:tcW w:w="1559" w:type="dxa"/>
          </w:tcPr>
          <w:p w14:paraId="2123FE12" w14:textId="622FD2EE" w:rsidR="00347F11" w:rsidRDefault="00347F11" w:rsidP="006715E7">
            <w:pPr>
              <w:rPr>
                <w:sz w:val="20"/>
                <w:szCs w:val="20"/>
              </w:rPr>
            </w:pPr>
            <w:r>
              <w:rPr>
                <w:sz w:val="20"/>
                <w:szCs w:val="20"/>
              </w:rPr>
              <w:t>13-May-22</w:t>
            </w:r>
          </w:p>
        </w:tc>
        <w:tc>
          <w:tcPr>
            <w:tcW w:w="6743" w:type="dxa"/>
          </w:tcPr>
          <w:p w14:paraId="7CD6BD18" w14:textId="620CD43C" w:rsidR="00347F11" w:rsidRDefault="00347F11" w:rsidP="00EE4A12">
            <w:pPr>
              <w:rPr>
                <w:sz w:val="20"/>
                <w:szCs w:val="20"/>
              </w:rPr>
            </w:pPr>
            <w:r>
              <w:rPr>
                <w:sz w:val="20"/>
                <w:szCs w:val="20"/>
              </w:rPr>
              <w:t>Change to high-dose dexamethasone eligibility criteria following urgent safety measure</w:t>
            </w:r>
            <w:r w:rsidR="00BB213F">
              <w:rPr>
                <w:sz w:val="20"/>
                <w:szCs w:val="20"/>
              </w:rPr>
              <w:t xml:space="preserve"> </w:t>
            </w:r>
            <w:r w:rsidR="00EE4A12">
              <w:rPr>
                <w:sz w:val="20"/>
                <w:szCs w:val="20"/>
              </w:rPr>
              <w:t>(instituted 13 May 2022)</w:t>
            </w:r>
          </w:p>
        </w:tc>
      </w:tr>
      <w:tr w:rsidR="002F2524" w:rsidRPr="00633320" w14:paraId="672DC700" w14:textId="77777777" w:rsidTr="00AD6F39">
        <w:tc>
          <w:tcPr>
            <w:tcW w:w="1838" w:type="dxa"/>
          </w:tcPr>
          <w:p w14:paraId="21B37A3C" w14:textId="218D6867" w:rsidR="002F2524" w:rsidRDefault="00731C12" w:rsidP="00124F13">
            <w:pPr>
              <w:rPr>
                <w:sz w:val="20"/>
                <w:szCs w:val="20"/>
              </w:rPr>
            </w:pPr>
            <w:r>
              <w:rPr>
                <w:sz w:val="20"/>
                <w:szCs w:val="20"/>
              </w:rPr>
              <w:t>25.0</w:t>
            </w:r>
          </w:p>
        </w:tc>
        <w:tc>
          <w:tcPr>
            <w:tcW w:w="1559" w:type="dxa"/>
          </w:tcPr>
          <w:p w14:paraId="7D651E9E" w14:textId="553237D1" w:rsidR="002F2524" w:rsidRDefault="002F2524" w:rsidP="006715E7">
            <w:pPr>
              <w:rPr>
                <w:sz w:val="20"/>
                <w:szCs w:val="20"/>
              </w:rPr>
            </w:pPr>
            <w:r>
              <w:rPr>
                <w:sz w:val="20"/>
                <w:szCs w:val="20"/>
              </w:rPr>
              <w:t>23-May-22</w:t>
            </w:r>
          </w:p>
        </w:tc>
        <w:tc>
          <w:tcPr>
            <w:tcW w:w="6743" w:type="dxa"/>
          </w:tcPr>
          <w:p w14:paraId="2B5496E6" w14:textId="016D0D81" w:rsidR="002F2524" w:rsidRDefault="002F2524" w:rsidP="00EE4A12">
            <w:pPr>
              <w:rPr>
                <w:sz w:val="20"/>
                <w:szCs w:val="20"/>
              </w:rPr>
            </w:pPr>
            <w:r>
              <w:rPr>
                <w:sz w:val="20"/>
                <w:szCs w:val="20"/>
              </w:rPr>
              <w:t>Addition guidance around corticosteroids to be used with nirmatrelvir/ritonavir following urgent safety measure.</w:t>
            </w:r>
          </w:p>
        </w:tc>
      </w:tr>
      <w:tr w:rsidR="00302AD2" w:rsidRPr="00633320" w14:paraId="02F7C45D" w14:textId="77777777" w:rsidTr="00AD6F39">
        <w:tc>
          <w:tcPr>
            <w:tcW w:w="1838" w:type="dxa"/>
          </w:tcPr>
          <w:p w14:paraId="7B87D130" w14:textId="2C43E7CA" w:rsidR="00302AD2" w:rsidRDefault="00302AD2" w:rsidP="00124F13">
            <w:pPr>
              <w:rPr>
                <w:sz w:val="20"/>
                <w:szCs w:val="20"/>
              </w:rPr>
            </w:pPr>
            <w:r>
              <w:rPr>
                <w:sz w:val="20"/>
                <w:szCs w:val="20"/>
              </w:rPr>
              <w:t>25.1 [not submitted in UK]</w:t>
            </w:r>
          </w:p>
        </w:tc>
        <w:tc>
          <w:tcPr>
            <w:tcW w:w="1559" w:type="dxa"/>
          </w:tcPr>
          <w:p w14:paraId="24711460" w14:textId="4733D9F9" w:rsidR="00302AD2" w:rsidRDefault="00302AD2" w:rsidP="006715E7">
            <w:pPr>
              <w:rPr>
                <w:sz w:val="20"/>
                <w:szCs w:val="20"/>
              </w:rPr>
            </w:pPr>
            <w:r>
              <w:rPr>
                <w:sz w:val="20"/>
                <w:szCs w:val="20"/>
              </w:rPr>
              <w:t>07-Jun-22</w:t>
            </w:r>
          </w:p>
        </w:tc>
        <w:tc>
          <w:tcPr>
            <w:tcW w:w="6743" w:type="dxa"/>
          </w:tcPr>
          <w:p w14:paraId="21277D1F" w14:textId="6F1AC59B" w:rsidR="00302AD2" w:rsidRDefault="00302AD2" w:rsidP="00EE4A12">
            <w:pPr>
              <w:rPr>
                <w:sz w:val="20"/>
                <w:szCs w:val="20"/>
              </w:rPr>
            </w:pPr>
            <w:r>
              <w:rPr>
                <w:sz w:val="20"/>
                <w:szCs w:val="20"/>
              </w:rPr>
              <w:t>Addition of The Gambia</w:t>
            </w:r>
          </w:p>
        </w:tc>
      </w:tr>
      <w:tr w:rsidR="00B355A0" w:rsidRPr="00633320" w14:paraId="6D897009" w14:textId="77777777" w:rsidTr="00AD6F39">
        <w:tc>
          <w:tcPr>
            <w:tcW w:w="1838" w:type="dxa"/>
          </w:tcPr>
          <w:p w14:paraId="7B0E03A4" w14:textId="06C1E7F0" w:rsidR="00B355A0" w:rsidRDefault="00B355A0" w:rsidP="00124F13">
            <w:pPr>
              <w:rPr>
                <w:sz w:val="20"/>
                <w:szCs w:val="20"/>
              </w:rPr>
            </w:pPr>
            <w:r>
              <w:rPr>
                <w:sz w:val="20"/>
                <w:szCs w:val="20"/>
              </w:rPr>
              <w:t>26.0</w:t>
            </w:r>
          </w:p>
        </w:tc>
        <w:tc>
          <w:tcPr>
            <w:tcW w:w="1559" w:type="dxa"/>
          </w:tcPr>
          <w:p w14:paraId="63AE98DF" w14:textId="6DD60D14" w:rsidR="00B355A0" w:rsidRDefault="003D4973" w:rsidP="006715E7">
            <w:pPr>
              <w:rPr>
                <w:sz w:val="20"/>
                <w:szCs w:val="20"/>
              </w:rPr>
            </w:pPr>
            <w:r>
              <w:rPr>
                <w:sz w:val="20"/>
                <w:szCs w:val="20"/>
              </w:rPr>
              <w:t>22</w:t>
            </w:r>
            <w:r w:rsidR="004423CD">
              <w:rPr>
                <w:sz w:val="20"/>
                <w:szCs w:val="20"/>
              </w:rPr>
              <w:t>-Jun</w:t>
            </w:r>
            <w:r w:rsidR="00712EA9">
              <w:rPr>
                <w:sz w:val="20"/>
                <w:szCs w:val="20"/>
              </w:rPr>
              <w:t>-23</w:t>
            </w:r>
          </w:p>
        </w:tc>
        <w:tc>
          <w:tcPr>
            <w:tcW w:w="6743" w:type="dxa"/>
          </w:tcPr>
          <w:p w14:paraId="03C5811A" w14:textId="7190F633" w:rsidR="00990035" w:rsidRDefault="00712EA9" w:rsidP="00B355A0">
            <w:pPr>
              <w:rPr>
                <w:sz w:val="20"/>
                <w:szCs w:val="20"/>
              </w:rPr>
            </w:pPr>
            <w:r>
              <w:rPr>
                <w:sz w:val="20"/>
                <w:szCs w:val="20"/>
              </w:rPr>
              <w:t>Removal of empagliflozin, Paxlovid,</w:t>
            </w:r>
            <w:r w:rsidR="005124B8">
              <w:rPr>
                <w:sz w:val="20"/>
                <w:szCs w:val="20"/>
              </w:rPr>
              <w:t xml:space="preserve"> and</w:t>
            </w:r>
            <w:r>
              <w:rPr>
                <w:sz w:val="20"/>
                <w:szCs w:val="20"/>
              </w:rPr>
              <w:t xml:space="preserve"> molnupiravir.</w:t>
            </w:r>
          </w:p>
          <w:p w14:paraId="614203B4" w14:textId="3535819B" w:rsidR="00990035" w:rsidRDefault="00990035" w:rsidP="00B355A0">
            <w:pPr>
              <w:rPr>
                <w:sz w:val="20"/>
                <w:szCs w:val="20"/>
              </w:rPr>
            </w:pPr>
            <w:r>
              <w:rPr>
                <w:sz w:val="20"/>
                <w:szCs w:val="20"/>
              </w:rPr>
              <w:t>Extension of influenza comparisons to non-UK countries.</w:t>
            </w:r>
          </w:p>
          <w:p w14:paraId="07D50CD9" w14:textId="42575FFF" w:rsidR="004423CD" w:rsidRDefault="00330B1B" w:rsidP="009B59D0">
            <w:pPr>
              <w:rPr>
                <w:sz w:val="20"/>
                <w:szCs w:val="20"/>
              </w:rPr>
            </w:pPr>
            <w:r>
              <w:rPr>
                <w:sz w:val="20"/>
                <w:szCs w:val="20"/>
              </w:rPr>
              <w:t>R</w:t>
            </w:r>
            <w:r w:rsidR="009B59D0">
              <w:rPr>
                <w:sz w:val="20"/>
                <w:szCs w:val="20"/>
              </w:rPr>
              <w:t>emoval of The Gambia</w:t>
            </w:r>
            <w:r w:rsidR="00D17B83">
              <w:rPr>
                <w:sz w:val="20"/>
                <w:szCs w:val="20"/>
              </w:rPr>
              <w:t>, Sri Lanka and Pakistan</w:t>
            </w:r>
          </w:p>
          <w:p w14:paraId="4D046BE7" w14:textId="77777777" w:rsidR="00947840" w:rsidRDefault="00947840" w:rsidP="009B59D0">
            <w:pPr>
              <w:rPr>
                <w:sz w:val="20"/>
                <w:szCs w:val="20"/>
              </w:rPr>
            </w:pPr>
            <w:r>
              <w:rPr>
                <w:sz w:val="20"/>
                <w:szCs w:val="20"/>
              </w:rPr>
              <w:t>Updated text to reflect post-pandemic setting</w:t>
            </w:r>
            <w:r w:rsidR="0070006F">
              <w:rPr>
                <w:sz w:val="20"/>
                <w:szCs w:val="20"/>
              </w:rPr>
              <w:t xml:space="preserve"> &amp; addition of Appendix 6</w:t>
            </w:r>
          </w:p>
          <w:p w14:paraId="0194E6FE" w14:textId="77777777" w:rsidR="006E04AB" w:rsidRDefault="006E04AB" w:rsidP="009B59D0">
            <w:pPr>
              <w:rPr>
                <w:sz w:val="20"/>
                <w:szCs w:val="20"/>
              </w:rPr>
            </w:pPr>
            <w:r>
              <w:rPr>
                <w:sz w:val="20"/>
                <w:szCs w:val="20"/>
              </w:rPr>
              <w:t>Collection of additional baseline data</w:t>
            </w:r>
          </w:p>
          <w:p w14:paraId="1DCD594C" w14:textId="037D656A" w:rsidR="00C63886" w:rsidRDefault="006E04AB" w:rsidP="006E04AB">
            <w:pPr>
              <w:rPr>
                <w:sz w:val="20"/>
                <w:szCs w:val="20"/>
              </w:rPr>
            </w:pPr>
            <w:r>
              <w:rPr>
                <w:sz w:val="20"/>
                <w:szCs w:val="20"/>
              </w:rPr>
              <w:t>Updated monitoring plan to allow on-site monitoring</w:t>
            </w:r>
          </w:p>
          <w:p w14:paraId="3C2B8B3D" w14:textId="55AD76FD" w:rsidR="006E04AB" w:rsidRDefault="006E04AB" w:rsidP="006E04AB">
            <w:pPr>
              <w:rPr>
                <w:sz w:val="20"/>
                <w:szCs w:val="20"/>
              </w:rPr>
            </w:pPr>
            <w:r>
              <w:rPr>
                <w:sz w:val="20"/>
                <w:szCs w:val="20"/>
              </w:rPr>
              <w:t>Sampling plan updated to allow cytokine measurement</w:t>
            </w:r>
          </w:p>
        </w:tc>
      </w:tr>
      <w:tr w:rsidR="00B97154" w:rsidRPr="00633320" w14:paraId="3F3AB6CD" w14:textId="77777777" w:rsidTr="00AD6F39">
        <w:trPr>
          <w:ins w:id="924" w:author="Leon Peto" w:date="2023-08-04T11:19:00Z"/>
        </w:trPr>
        <w:tc>
          <w:tcPr>
            <w:tcW w:w="1838" w:type="dxa"/>
          </w:tcPr>
          <w:p w14:paraId="7A2BCDCE" w14:textId="4D765310" w:rsidR="00B97154" w:rsidRDefault="00B97154" w:rsidP="00124F13">
            <w:pPr>
              <w:rPr>
                <w:ins w:id="925" w:author="Leon Peto" w:date="2023-08-04T11:19:00Z"/>
                <w:sz w:val="20"/>
                <w:szCs w:val="20"/>
              </w:rPr>
            </w:pPr>
            <w:ins w:id="926" w:author="Leon Peto" w:date="2023-08-04T11:19:00Z">
              <w:r>
                <w:rPr>
                  <w:sz w:val="20"/>
                  <w:szCs w:val="20"/>
                </w:rPr>
                <w:t>27.0</w:t>
              </w:r>
            </w:ins>
          </w:p>
        </w:tc>
        <w:tc>
          <w:tcPr>
            <w:tcW w:w="1559" w:type="dxa"/>
          </w:tcPr>
          <w:p w14:paraId="7D835D6E" w14:textId="6775383D" w:rsidR="00B97154" w:rsidRDefault="002E12C7" w:rsidP="006715E7">
            <w:pPr>
              <w:rPr>
                <w:ins w:id="927" w:author="Leon Peto" w:date="2023-08-04T11:19:00Z"/>
                <w:sz w:val="20"/>
                <w:szCs w:val="20"/>
              </w:rPr>
            </w:pPr>
            <w:ins w:id="928" w:author="Richard Haynes" w:date="2023-10-24T18:51:00Z">
              <w:r>
                <w:rPr>
                  <w:sz w:val="20"/>
                  <w:szCs w:val="20"/>
                </w:rPr>
                <w:t>13-S</w:t>
              </w:r>
            </w:ins>
            <w:ins w:id="929" w:author="Richard Haynes" w:date="2023-10-24T18:52:00Z">
              <w:r>
                <w:rPr>
                  <w:sz w:val="20"/>
                  <w:szCs w:val="20"/>
                </w:rPr>
                <w:t>ep</w:t>
              </w:r>
            </w:ins>
            <w:ins w:id="930" w:author="Leon Peto" w:date="2023-08-04T11:19:00Z">
              <w:r w:rsidR="00B97154">
                <w:rPr>
                  <w:sz w:val="20"/>
                  <w:szCs w:val="20"/>
                </w:rPr>
                <w:t>-2023</w:t>
              </w:r>
            </w:ins>
          </w:p>
        </w:tc>
        <w:tc>
          <w:tcPr>
            <w:tcW w:w="6743" w:type="dxa"/>
          </w:tcPr>
          <w:p w14:paraId="7270EDC3" w14:textId="4D66D17D" w:rsidR="001A0D38" w:rsidRDefault="00B97154" w:rsidP="00B355A0">
            <w:pPr>
              <w:rPr>
                <w:ins w:id="931" w:author="Leon Peto" w:date="2023-08-04T11:20:00Z"/>
                <w:sz w:val="20"/>
                <w:szCs w:val="20"/>
              </w:rPr>
            </w:pPr>
            <w:ins w:id="932" w:author="Leon Peto" w:date="2023-08-04T11:19:00Z">
              <w:r>
                <w:rPr>
                  <w:sz w:val="20"/>
                  <w:szCs w:val="20"/>
                </w:rPr>
                <w:t xml:space="preserve">Addition of </w:t>
              </w:r>
            </w:ins>
            <w:ins w:id="933" w:author="Leon Peto" w:date="2023-08-04T11:20:00Z">
              <w:r>
                <w:rPr>
                  <w:sz w:val="20"/>
                  <w:szCs w:val="20"/>
                </w:rPr>
                <w:t>low dose dexamethasone vs usual care comparison for patients with community-a</w:t>
              </w:r>
            </w:ins>
            <w:ins w:id="934" w:author="Leon Peto" w:date="2023-08-22T18:06:00Z">
              <w:r w:rsidR="00F20FDD">
                <w:rPr>
                  <w:sz w:val="20"/>
                  <w:szCs w:val="20"/>
                </w:rPr>
                <w:t>c</w:t>
              </w:r>
            </w:ins>
            <w:ins w:id="935" w:author="Leon Peto" w:date="2023-08-04T11:20:00Z">
              <w:r>
                <w:rPr>
                  <w:sz w:val="20"/>
                  <w:szCs w:val="20"/>
                </w:rPr>
                <w:t>quired pneumonia</w:t>
              </w:r>
            </w:ins>
          </w:p>
          <w:p w14:paraId="33A44012" w14:textId="78CECD44" w:rsidR="00B97154" w:rsidRDefault="001A0D38" w:rsidP="00B355A0">
            <w:pPr>
              <w:rPr>
                <w:ins w:id="936" w:author="Leon Peto" w:date="2023-08-04T11:19:00Z"/>
                <w:sz w:val="20"/>
                <w:szCs w:val="20"/>
              </w:rPr>
            </w:pPr>
            <w:ins w:id="937" w:author="Leon Peto" w:date="2023-08-04T11:20:00Z">
              <w:r>
                <w:rPr>
                  <w:sz w:val="20"/>
                  <w:szCs w:val="20"/>
                </w:rPr>
                <w:t xml:space="preserve">Addition of EU </w:t>
              </w:r>
            </w:ins>
            <w:ins w:id="938" w:author="Leon Peto" w:date="2023-08-04T11:21:00Z">
              <w:r>
                <w:rPr>
                  <w:sz w:val="20"/>
                  <w:szCs w:val="20"/>
                </w:rPr>
                <w:t>collaborators</w:t>
              </w:r>
            </w:ins>
          </w:p>
        </w:tc>
      </w:tr>
    </w:tbl>
    <w:p w14:paraId="59380FB9" w14:textId="77777777" w:rsidR="00A81581" w:rsidRDefault="00A81581" w:rsidP="00A81581">
      <w:pPr>
        <w:rPr>
          <w:b/>
        </w:rPr>
      </w:pPr>
      <w:bookmarkStart w:id="939" w:name="_Toc36962155"/>
      <w:bookmarkStart w:id="940" w:name="_Toc36962219"/>
      <w:bookmarkStart w:id="941" w:name="_Toc37064434"/>
      <w:bookmarkStart w:id="942" w:name="_Toc37107083"/>
      <w:bookmarkStart w:id="943" w:name="_Toc37107321"/>
      <w:bookmarkStart w:id="944" w:name="_Toc246777108"/>
      <w:bookmarkStart w:id="945" w:name="_Toc37107322"/>
      <w:bookmarkStart w:id="946" w:name="_Toc38099277"/>
      <w:bookmarkStart w:id="947" w:name="_Toc44674874"/>
      <w:bookmarkEnd w:id="939"/>
      <w:bookmarkEnd w:id="940"/>
      <w:bookmarkEnd w:id="941"/>
      <w:bookmarkEnd w:id="942"/>
      <w:bookmarkEnd w:id="943"/>
    </w:p>
    <w:p w14:paraId="2B3E85CD" w14:textId="77777777" w:rsidR="00347F11" w:rsidRDefault="00347F11">
      <w:pPr>
        <w:autoSpaceDE/>
        <w:autoSpaceDN/>
        <w:adjustRightInd/>
        <w:contextualSpacing w:val="0"/>
        <w:jc w:val="left"/>
        <w:rPr>
          <w:b/>
        </w:rPr>
      </w:pPr>
      <w:r>
        <w:rPr>
          <w:b/>
        </w:rPr>
        <w:br w:type="page"/>
      </w:r>
    </w:p>
    <w:p w14:paraId="55CB1C01" w14:textId="6AE69712" w:rsidR="00A81581" w:rsidRDefault="00A81581" w:rsidP="00A81581">
      <w:pPr>
        <w:rPr>
          <w:b/>
        </w:rPr>
      </w:pPr>
      <w:r>
        <w:rPr>
          <w:b/>
        </w:rPr>
        <w:lastRenderedPageBreak/>
        <w:t>Completed comparisons</w:t>
      </w:r>
    </w:p>
    <w:p w14:paraId="6BFE46E0" w14:textId="77777777" w:rsidR="00A81581" w:rsidRPr="00F158E1" w:rsidRDefault="00A81581" w:rsidP="00A81581">
      <w:r>
        <w:t>The last version of the protocol to include the IMP is shown in the table above.</w:t>
      </w:r>
    </w:p>
    <w:tbl>
      <w:tblPr>
        <w:tblStyle w:val="TableGrid"/>
        <w:tblW w:w="10060" w:type="dxa"/>
        <w:tblLook w:val="04A0" w:firstRow="1" w:lastRow="0" w:firstColumn="1" w:lastColumn="0" w:noHBand="0" w:noVBand="1"/>
      </w:tblPr>
      <w:tblGrid>
        <w:gridCol w:w="3964"/>
        <w:gridCol w:w="6096"/>
      </w:tblGrid>
      <w:tr w:rsidR="00A81581" w:rsidRPr="00DC738F" w14:paraId="2357A44C" w14:textId="77777777" w:rsidTr="00347F11">
        <w:tc>
          <w:tcPr>
            <w:tcW w:w="3964" w:type="dxa"/>
          </w:tcPr>
          <w:p w14:paraId="1FBEE6EE" w14:textId="77777777" w:rsidR="00A81581" w:rsidRPr="00DC738F" w:rsidRDefault="00A81581" w:rsidP="00A81581">
            <w:pPr>
              <w:rPr>
                <w:b/>
                <w:sz w:val="20"/>
                <w:szCs w:val="20"/>
              </w:rPr>
            </w:pPr>
            <w:r w:rsidRPr="00DC738F">
              <w:rPr>
                <w:b/>
                <w:sz w:val="20"/>
                <w:szCs w:val="20"/>
              </w:rPr>
              <w:t>IMP</w:t>
            </w:r>
          </w:p>
        </w:tc>
        <w:tc>
          <w:tcPr>
            <w:tcW w:w="6096"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347F11">
        <w:tc>
          <w:tcPr>
            <w:tcW w:w="3964" w:type="dxa"/>
          </w:tcPr>
          <w:p w14:paraId="7446BC51" w14:textId="4935B040" w:rsidR="00A81581" w:rsidRPr="00DC738F" w:rsidRDefault="00715F95" w:rsidP="00A81581">
            <w:pPr>
              <w:rPr>
                <w:sz w:val="20"/>
                <w:szCs w:val="20"/>
              </w:rPr>
            </w:pPr>
            <w:r w:rsidRPr="00DC738F">
              <w:rPr>
                <w:sz w:val="20"/>
                <w:szCs w:val="20"/>
              </w:rPr>
              <w:t>Hydroxychloroquine</w:t>
            </w:r>
          </w:p>
        </w:tc>
        <w:tc>
          <w:tcPr>
            <w:tcW w:w="6096" w:type="dxa"/>
          </w:tcPr>
          <w:p w14:paraId="58B35EEB" w14:textId="77777777" w:rsidR="00A81581" w:rsidRPr="00DC738F" w:rsidRDefault="00A81581" w:rsidP="00A81581">
            <w:pPr>
              <w:rPr>
                <w:sz w:val="20"/>
                <w:szCs w:val="20"/>
              </w:rPr>
            </w:pPr>
            <w:r w:rsidRPr="00DC738F">
              <w:rPr>
                <w:sz w:val="20"/>
                <w:szCs w:val="20"/>
              </w:rPr>
              <w:t>New Engl J Med 2020; 383: 2030-40</w:t>
            </w:r>
          </w:p>
        </w:tc>
      </w:tr>
      <w:tr w:rsidR="00A81581" w:rsidRPr="00DC738F" w14:paraId="53465C98" w14:textId="77777777" w:rsidTr="00347F11">
        <w:tc>
          <w:tcPr>
            <w:tcW w:w="3964" w:type="dxa"/>
          </w:tcPr>
          <w:p w14:paraId="52E9D1AA" w14:textId="77777777" w:rsidR="00A81581" w:rsidRPr="00DC738F" w:rsidRDefault="00A81581" w:rsidP="00A81581">
            <w:pPr>
              <w:rPr>
                <w:sz w:val="20"/>
                <w:szCs w:val="20"/>
              </w:rPr>
            </w:pPr>
            <w:r w:rsidRPr="00DC738F">
              <w:rPr>
                <w:sz w:val="20"/>
                <w:szCs w:val="20"/>
              </w:rPr>
              <w:t>Dexamethasone (COVID-19)</w:t>
            </w:r>
          </w:p>
        </w:tc>
        <w:tc>
          <w:tcPr>
            <w:tcW w:w="6096" w:type="dxa"/>
          </w:tcPr>
          <w:p w14:paraId="6F1D54AD" w14:textId="77777777" w:rsidR="00A81581" w:rsidRPr="00DC738F" w:rsidRDefault="00A81581" w:rsidP="00A81581">
            <w:pPr>
              <w:rPr>
                <w:sz w:val="20"/>
                <w:szCs w:val="20"/>
              </w:rPr>
            </w:pPr>
            <w:r w:rsidRPr="00DC738F">
              <w:rPr>
                <w:sz w:val="20"/>
                <w:szCs w:val="20"/>
              </w:rPr>
              <w:t>New Engl J Med 2021; 384: 693-704</w:t>
            </w:r>
          </w:p>
        </w:tc>
      </w:tr>
      <w:tr w:rsidR="00A81581" w:rsidRPr="00DC738F" w14:paraId="20C1E548" w14:textId="77777777" w:rsidTr="00347F11">
        <w:tc>
          <w:tcPr>
            <w:tcW w:w="3964" w:type="dxa"/>
          </w:tcPr>
          <w:p w14:paraId="4D5B14DA" w14:textId="77777777" w:rsidR="00A81581" w:rsidRPr="00DC738F" w:rsidRDefault="00A81581" w:rsidP="00A81581">
            <w:pPr>
              <w:rPr>
                <w:sz w:val="20"/>
                <w:szCs w:val="20"/>
              </w:rPr>
            </w:pPr>
            <w:r w:rsidRPr="00DC738F">
              <w:rPr>
                <w:sz w:val="20"/>
                <w:szCs w:val="20"/>
              </w:rPr>
              <w:t>Lopinavir-ritonavir</w:t>
            </w:r>
          </w:p>
        </w:tc>
        <w:tc>
          <w:tcPr>
            <w:tcW w:w="6096"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347F11">
        <w:tc>
          <w:tcPr>
            <w:tcW w:w="3964" w:type="dxa"/>
          </w:tcPr>
          <w:p w14:paraId="4985C9FB" w14:textId="77777777" w:rsidR="00A81581" w:rsidRPr="00DC738F" w:rsidRDefault="00A81581" w:rsidP="00A81581">
            <w:pPr>
              <w:rPr>
                <w:sz w:val="20"/>
                <w:szCs w:val="20"/>
              </w:rPr>
            </w:pPr>
            <w:r w:rsidRPr="00DC738F">
              <w:rPr>
                <w:sz w:val="20"/>
                <w:szCs w:val="20"/>
              </w:rPr>
              <w:t>Azithromycin</w:t>
            </w:r>
          </w:p>
        </w:tc>
        <w:tc>
          <w:tcPr>
            <w:tcW w:w="6096"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347F11">
        <w:tc>
          <w:tcPr>
            <w:tcW w:w="3964" w:type="dxa"/>
          </w:tcPr>
          <w:p w14:paraId="718C8EC5" w14:textId="77777777" w:rsidR="00A81581" w:rsidRPr="00DC738F" w:rsidRDefault="00A81581" w:rsidP="00A81581">
            <w:pPr>
              <w:rPr>
                <w:sz w:val="20"/>
                <w:szCs w:val="20"/>
              </w:rPr>
            </w:pPr>
            <w:r w:rsidRPr="00DC738F">
              <w:rPr>
                <w:sz w:val="20"/>
                <w:szCs w:val="20"/>
              </w:rPr>
              <w:t>Convalescent plasma</w:t>
            </w:r>
          </w:p>
        </w:tc>
        <w:tc>
          <w:tcPr>
            <w:tcW w:w="6096"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347F11">
        <w:tc>
          <w:tcPr>
            <w:tcW w:w="3964" w:type="dxa"/>
          </w:tcPr>
          <w:p w14:paraId="34CDF834" w14:textId="77777777" w:rsidR="00A81581" w:rsidRPr="00DC738F" w:rsidRDefault="00A81581" w:rsidP="00A81581">
            <w:pPr>
              <w:rPr>
                <w:sz w:val="20"/>
                <w:szCs w:val="20"/>
              </w:rPr>
            </w:pPr>
            <w:r w:rsidRPr="00DC738F">
              <w:rPr>
                <w:sz w:val="20"/>
                <w:szCs w:val="20"/>
              </w:rPr>
              <w:t>Tocilizumab</w:t>
            </w:r>
          </w:p>
        </w:tc>
        <w:tc>
          <w:tcPr>
            <w:tcW w:w="6096"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347F11">
        <w:tc>
          <w:tcPr>
            <w:tcW w:w="3964" w:type="dxa"/>
          </w:tcPr>
          <w:p w14:paraId="6FF46D93" w14:textId="77777777" w:rsidR="00A81581" w:rsidRPr="00DC738F" w:rsidRDefault="00A81581" w:rsidP="00A81581">
            <w:pPr>
              <w:rPr>
                <w:sz w:val="20"/>
                <w:szCs w:val="20"/>
              </w:rPr>
            </w:pPr>
            <w:r w:rsidRPr="00DC738F">
              <w:rPr>
                <w:sz w:val="20"/>
                <w:szCs w:val="20"/>
              </w:rPr>
              <w:t>Aspirin</w:t>
            </w:r>
          </w:p>
        </w:tc>
        <w:tc>
          <w:tcPr>
            <w:tcW w:w="6096" w:type="dxa"/>
          </w:tcPr>
          <w:p w14:paraId="0F1C9B96" w14:textId="17BDC7F2" w:rsidR="00A81581" w:rsidRPr="00DC738F" w:rsidRDefault="00552C1B" w:rsidP="00A81581">
            <w:pPr>
              <w:rPr>
                <w:sz w:val="20"/>
                <w:szCs w:val="20"/>
              </w:rPr>
            </w:pPr>
            <w:r w:rsidRPr="00DC738F">
              <w:rPr>
                <w:sz w:val="20"/>
                <w:szCs w:val="20"/>
              </w:rPr>
              <w:t>Lancet 2022; 397: 143-151</w:t>
            </w:r>
          </w:p>
        </w:tc>
      </w:tr>
      <w:tr w:rsidR="00A81581" w:rsidRPr="00DC738F" w14:paraId="28196C85" w14:textId="77777777" w:rsidTr="00347F11">
        <w:tc>
          <w:tcPr>
            <w:tcW w:w="3964" w:type="dxa"/>
          </w:tcPr>
          <w:p w14:paraId="54185EE6" w14:textId="77777777" w:rsidR="00A81581" w:rsidRPr="00DC738F" w:rsidRDefault="00A81581" w:rsidP="00A81581">
            <w:pPr>
              <w:rPr>
                <w:sz w:val="20"/>
                <w:szCs w:val="20"/>
              </w:rPr>
            </w:pPr>
            <w:r w:rsidRPr="00DC738F">
              <w:rPr>
                <w:sz w:val="20"/>
                <w:szCs w:val="20"/>
              </w:rPr>
              <w:t>Colchicine</w:t>
            </w:r>
          </w:p>
        </w:tc>
        <w:tc>
          <w:tcPr>
            <w:tcW w:w="6096" w:type="dxa"/>
          </w:tcPr>
          <w:p w14:paraId="45FD790B" w14:textId="66AC4EAD" w:rsidR="00A81581" w:rsidRPr="00DC738F" w:rsidRDefault="00552C1B" w:rsidP="00552C1B">
            <w:pPr>
              <w:rPr>
                <w:sz w:val="20"/>
                <w:szCs w:val="20"/>
              </w:rPr>
            </w:pPr>
            <w:r w:rsidRPr="00DC738F">
              <w:rPr>
                <w:sz w:val="20"/>
                <w:szCs w:val="20"/>
              </w:rPr>
              <w:t>Lancet Resp Med 2021; 9: 1419-26</w:t>
            </w:r>
          </w:p>
        </w:tc>
      </w:tr>
      <w:tr w:rsidR="00A81581" w:rsidRPr="00DC738F" w14:paraId="683EED6C" w14:textId="77777777" w:rsidTr="00347F11">
        <w:tc>
          <w:tcPr>
            <w:tcW w:w="3964" w:type="dxa"/>
          </w:tcPr>
          <w:p w14:paraId="7264F5C4" w14:textId="77777777" w:rsidR="00A81581" w:rsidRPr="00DC738F" w:rsidRDefault="00A81581" w:rsidP="00A81581">
            <w:pPr>
              <w:rPr>
                <w:sz w:val="20"/>
                <w:szCs w:val="20"/>
              </w:rPr>
            </w:pPr>
            <w:r w:rsidRPr="00DC738F">
              <w:rPr>
                <w:sz w:val="20"/>
                <w:szCs w:val="20"/>
              </w:rPr>
              <w:t>REGN-COV2</w:t>
            </w:r>
          </w:p>
        </w:tc>
        <w:tc>
          <w:tcPr>
            <w:tcW w:w="6096" w:type="dxa"/>
          </w:tcPr>
          <w:p w14:paraId="26355D09" w14:textId="7B5332CA" w:rsidR="00A81581" w:rsidRPr="00DC738F" w:rsidRDefault="00F05551" w:rsidP="00A81581">
            <w:pPr>
              <w:rPr>
                <w:sz w:val="20"/>
                <w:szCs w:val="20"/>
              </w:rPr>
            </w:pPr>
            <w:r w:rsidRPr="00DC738F">
              <w:rPr>
                <w:sz w:val="20"/>
                <w:szCs w:val="20"/>
              </w:rPr>
              <w:t>Lancet 2022; 399: 665-76</w:t>
            </w:r>
          </w:p>
        </w:tc>
      </w:tr>
      <w:tr w:rsidR="00A81581" w:rsidRPr="00DC738F" w14:paraId="2904A068" w14:textId="77777777" w:rsidTr="00347F11">
        <w:tc>
          <w:tcPr>
            <w:tcW w:w="3964"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096"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347F11">
        <w:tc>
          <w:tcPr>
            <w:tcW w:w="3964"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096"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347F11">
        <w:tc>
          <w:tcPr>
            <w:tcW w:w="3964" w:type="dxa"/>
          </w:tcPr>
          <w:p w14:paraId="33D3C8F5" w14:textId="7FA7A5D8" w:rsidR="00F05551" w:rsidRPr="00DC738F" w:rsidRDefault="00F05551" w:rsidP="00A81581">
            <w:pPr>
              <w:rPr>
                <w:sz w:val="20"/>
                <w:szCs w:val="20"/>
              </w:rPr>
            </w:pPr>
            <w:r w:rsidRPr="00DC738F">
              <w:rPr>
                <w:sz w:val="20"/>
                <w:szCs w:val="20"/>
              </w:rPr>
              <w:t>Tocilizumab (PIMS-TS)</w:t>
            </w:r>
          </w:p>
        </w:tc>
        <w:tc>
          <w:tcPr>
            <w:tcW w:w="6096" w:type="dxa"/>
          </w:tcPr>
          <w:p w14:paraId="5ED12969" w14:textId="2BB75AA6" w:rsidR="00F05551" w:rsidRPr="00DC738F" w:rsidRDefault="00123D9F" w:rsidP="00A81581">
            <w:pPr>
              <w:rPr>
                <w:sz w:val="20"/>
                <w:szCs w:val="20"/>
              </w:rPr>
            </w:pPr>
            <w:r w:rsidRPr="00DC738F">
              <w:rPr>
                <w:sz w:val="20"/>
                <w:szCs w:val="20"/>
              </w:rPr>
              <w:t>Analysis ongoing</w:t>
            </w:r>
          </w:p>
        </w:tc>
      </w:tr>
      <w:tr w:rsidR="00F05551" w:rsidRPr="00DC738F" w14:paraId="1E0A2424" w14:textId="77777777" w:rsidTr="00347F11">
        <w:tc>
          <w:tcPr>
            <w:tcW w:w="3964" w:type="dxa"/>
          </w:tcPr>
          <w:p w14:paraId="213E249A" w14:textId="6E2DF2B0" w:rsidR="00F05551" w:rsidRPr="00DC738F" w:rsidRDefault="00F05551" w:rsidP="00A81581">
            <w:pPr>
              <w:rPr>
                <w:sz w:val="20"/>
                <w:szCs w:val="20"/>
              </w:rPr>
            </w:pPr>
            <w:r w:rsidRPr="00DC738F">
              <w:rPr>
                <w:sz w:val="20"/>
                <w:szCs w:val="20"/>
              </w:rPr>
              <w:t>Anakinra (PIMS-TS)</w:t>
            </w:r>
            <w:r w:rsidR="004423CD">
              <w:rPr>
                <w:sz w:val="20"/>
                <w:szCs w:val="20"/>
              </w:rPr>
              <w:t>-</w:t>
            </w:r>
          </w:p>
        </w:tc>
        <w:tc>
          <w:tcPr>
            <w:tcW w:w="6096" w:type="dxa"/>
          </w:tcPr>
          <w:p w14:paraId="680EE23D" w14:textId="341D4C26" w:rsidR="00F05551" w:rsidRPr="00DC738F" w:rsidRDefault="00123D9F" w:rsidP="00A81581">
            <w:pPr>
              <w:rPr>
                <w:sz w:val="20"/>
                <w:szCs w:val="20"/>
              </w:rPr>
            </w:pPr>
            <w:r w:rsidRPr="00DC738F">
              <w:rPr>
                <w:sz w:val="20"/>
                <w:szCs w:val="20"/>
              </w:rPr>
              <w:t>Analysis ongoing</w:t>
            </w:r>
          </w:p>
        </w:tc>
      </w:tr>
      <w:tr w:rsidR="003B5DC6" w:rsidRPr="00DC738F" w14:paraId="075F3904" w14:textId="77777777" w:rsidTr="00347F11">
        <w:tc>
          <w:tcPr>
            <w:tcW w:w="3964" w:type="dxa"/>
          </w:tcPr>
          <w:p w14:paraId="61C8C58E" w14:textId="6F86999B" w:rsidR="003B5DC6" w:rsidRPr="00DC738F" w:rsidRDefault="003B5DC6" w:rsidP="00A81581">
            <w:pPr>
              <w:rPr>
                <w:sz w:val="20"/>
                <w:szCs w:val="20"/>
              </w:rPr>
            </w:pPr>
            <w:r w:rsidRPr="00DC738F">
              <w:rPr>
                <w:sz w:val="20"/>
                <w:szCs w:val="20"/>
              </w:rPr>
              <w:t>Dimethyl fumarate</w:t>
            </w:r>
          </w:p>
        </w:tc>
        <w:tc>
          <w:tcPr>
            <w:tcW w:w="6096" w:type="dxa"/>
          </w:tcPr>
          <w:p w14:paraId="6E4FD304" w14:textId="62FF3055" w:rsidR="003B5DC6" w:rsidRPr="00DC738F" w:rsidRDefault="00123D9F" w:rsidP="00A81581">
            <w:pPr>
              <w:rPr>
                <w:sz w:val="20"/>
                <w:szCs w:val="20"/>
              </w:rPr>
            </w:pPr>
            <w:r w:rsidRPr="00DC738F">
              <w:rPr>
                <w:sz w:val="20"/>
                <w:szCs w:val="20"/>
              </w:rPr>
              <w:t xml:space="preserve">Medrxiv: </w:t>
            </w:r>
            <w:r w:rsidRPr="00123D9F">
              <w:rPr>
                <w:sz w:val="20"/>
                <w:szCs w:val="20"/>
              </w:rPr>
              <w:t>10.1101/2022.09.23.22280285v1</w:t>
            </w:r>
          </w:p>
        </w:tc>
      </w:tr>
      <w:tr w:rsidR="004062DF" w:rsidRPr="00DC738F" w14:paraId="40816520" w14:textId="77777777" w:rsidTr="00347F11">
        <w:tc>
          <w:tcPr>
            <w:tcW w:w="3964" w:type="dxa"/>
          </w:tcPr>
          <w:p w14:paraId="54E294B5" w14:textId="73EEA595" w:rsidR="004062DF" w:rsidRPr="00DC738F" w:rsidRDefault="004062DF" w:rsidP="00A81581">
            <w:pPr>
              <w:rPr>
                <w:sz w:val="20"/>
                <w:szCs w:val="20"/>
              </w:rPr>
            </w:pPr>
            <w:r w:rsidRPr="00DC738F">
              <w:rPr>
                <w:sz w:val="20"/>
                <w:szCs w:val="20"/>
              </w:rPr>
              <w:t>Baricitinib</w:t>
            </w:r>
          </w:p>
        </w:tc>
        <w:tc>
          <w:tcPr>
            <w:tcW w:w="6096" w:type="dxa"/>
          </w:tcPr>
          <w:p w14:paraId="136FBBB9" w14:textId="72EE279C" w:rsidR="004062DF" w:rsidRPr="00DC738F" w:rsidRDefault="00123D9F" w:rsidP="00F05551">
            <w:pPr>
              <w:rPr>
                <w:sz w:val="20"/>
                <w:szCs w:val="20"/>
              </w:rPr>
            </w:pPr>
            <w:r>
              <w:rPr>
                <w:sz w:val="20"/>
                <w:szCs w:val="20"/>
              </w:rPr>
              <w:t>Lancet 2022; 400</w:t>
            </w:r>
            <w:r w:rsidRPr="00DC738F">
              <w:rPr>
                <w:sz w:val="20"/>
                <w:szCs w:val="20"/>
              </w:rPr>
              <w:t xml:space="preserve">: </w:t>
            </w:r>
            <w:r>
              <w:rPr>
                <w:sz w:val="20"/>
                <w:szCs w:val="20"/>
              </w:rPr>
              <w:t xml:space="preserve">359-68 </w:t>
            </w:r>
          </w:p>
        </w:tc>
      </w:tr>
      <w:tr w:rsidR="00123D9F" w:rsidRPr="00DC738F" w14:paraId="476483E2" w14:textId="77777777" w:rsidTr="00347F11">
        <w:tc>
          <w:tcPr>
            <w:tcW w:w="3964" w:type="dxa"/>
          </w:tcPr>
          <w:p w14:paraId="0FAE3F6F" w14:textId="4BCD17BB" w:rsidR="00123D9F" w:rsidRPr="00DC738F" w:rsidRDefault="00123D9F" w:rsidP="00A81581">
            <w:pPr>
              <w:rPr>
                <w:sz w:val="20"/>
                <w:szCs w:val="20"/>
              </w:rPr>
            </w:pPr>
            <w:r>
              <w:rPr>
                <w:sz w:val="20"/>
                <w:szCs w:val="20"/>
              </w:rPr>
              <w:t>Empagliflozin</w:t>
            </w:r>
          </w:p>
        </w:tc>
        <w:tc>
          <w:tcPr>
            <w:tcW w:w="6096" w:type="dxa"/>
          </w:tcPr>
          <w:p w14:paraId="2AC44A56" w14:textId="624E01BF" w:rsidR="00123D9F" w:rsidRDefault="005124B8" w:rsidP="00F05551">
            <w:pPr>
              <w:rPr>
                <w:sz w:val="20"/>
                <w:szCs w:val="20"/>
              </w:rPr>
            </w:pPr>
            <w:r w:rsidRPr="00DC738F">
              <w:rPr>
                <w:sz w:val="20"/>
                <w:szCs w:val="20"/>
              </w:rPr>
              <w:t xml:space="preserve">Medrxiv: </w:t>
            </w:r>
            <w:r w:rsidRPr="005124B8">
              <w:rPr>
                <w:sz w:val="20"/>
                <w:szCs w:val="20"/>
              </w:rPr>
              <w:t>10.1101/2023.04.13.23288469v1</w:t>
            </w:r>
          </w:p>
        </w:tc>
      </w:tr>
      <w:tr w:rsidR="00123D9F" w:rsidRPr="00DC738F" w14:paraId="1C3688B9" w14:textId="77777777" w:rsidTr="00347F11">
        <w:tc>
          <w:tcPr>
            <w:tcW w:w="3964" w:type="dxa"/>
          </w:tcPr>
          <w:p w14:paraId="05BF23B5" w14:textId="4D57423B" w:rsidR="00123D9F" w:rsidRDefault="00715F95" w:rsidP="00A81581">
            <w:pPr>
              <w:rPr>
                <w:sz w:val="20"/>
                <w:szCs w:val="20"/>
              </w:rPr>
            </w:pPr>
            <w:r>
              <w:rPr>
                <w:sz w:val="20"/>
                <w:szCs w:val="20"/>
              </w:rPr>
              <w:t>Higher</w:t>
            </w:r>
            <w:r w:rsidR="005124B8">
              <w:rPr>
                <w:sz w:val="20"/>
                <w:szCs w:val="20"/>
              </w:rPr>
              <w:t xml:space="preserve"> </w:t>
            </w:r>
            <w:r w:rsidR="00123D9F">
              <w:rPr>
                <w:sz w:val="20"/>
                <w:szCs w:val="20"/>
              </w:rPr>
              <w:t>dose corticosteroids in hypoxic patients not requiring ventilatory support</w:t>
            </w:r>
            <w:r w:rsidR="008804B1">
              <w:rPr>
                <w:sz w:val="20"/>
                <w:szCs w:val="20"/>
              </w:rPr>
              <w:t xml:space="preserve"> (this comparison remains open in patients requiring ventilatory support)</w:t>
            </w:r>
          </w:p>
        </w:tc>
        <w:tc>
          <w:tcPr>
            <w:tcW w:w="6096" w:type="dxa"/>
          </w:tcPr>
          <w:p w14:paraId="10C97913" w14:textId="6720D873" w:rsidR="00123D9F" w:rsidRDefault="005124B8" w:rsidP="00F05551">
            <w:pPr>
              <w:rPr>
                <w:sz w:val="20"/>
                <w:szCs w:val="20"/>
              </w:rPr>
            </w:pPr>
            <w:r>
              <w:rPr>
                <w:sz w:val="20"/>
                <w:szCs w:val="20"/>
              </w:rPr>
              <w:t>Lancet 2023 e</w:t>
            </w:r>
            <w:r w:rsidRPr="005124B8">
              <w:rPr>
                <w:sz w:val="20"/>
                <w:szCs w:val="20"/>
              </w:rPr>
              <w:t>pub ahead of print. PMID: 37060915</w:t>
            </w:r>
          </w:p>
        </w:tc>
      </w:tr>
      <w:tr w:rsidR="00123D9F" w:rsidRPr="00DC738F" w14:paraId="71AC84DF" w14:textId="77777777" w:rsidTr="00347F11">
        <w:tc>
          <w:tcPr>
            <w:tcW w:w="3964" w:type="dxa"/>
          </w:tcPr>
          <w:p w14:paraId="1C427B89" w14:textId="53FBCCB9" w:rsidR="00123D9F" w:rsidRDefault="005124B8" w:rsidP="00A81581">
            <w:pPr>
              <w:rPr>
                <w:sz w:val="20"/>
                <w:szCs w:val="20"/>
              </w:rPr>
            </w:pPr>
            <w:r>
              <w:rPr>
                <w:sz w:val="20"/>
                <w:szCs w:val="20"/>
              </w:rPr>
              <w:t>Paxlovid</w:t>
            </w:r>
          </w:p>
        </w:tc>
        <w:tc>
          <w:tcPr>
            <w:tcW w:w="6096" w:type="dxa"/>
          </w:tcPr>
          <w:p w14:paraId="3D89FC9A" w14:textId="74005446" w:rsidR="00123D9F" w:rsidRDefault="005124B8" w:rsidP="00F05551">
            <w:pPr>
              <w:rPr>
                <w:sz w:val="20"/>
                <w:szCs w:val="20"/>
              </w:rPr>
            </w:pPr>
            <w:r w:rsidRPr="00DC738F">
              <w:rPr>
                <w:sz w:val="20"/>
                <w:szCs w:val="20"/>
              </w:rPr>
              <w:t>Analysis ongoing</w:t>
            </w:r>
          </w:p>
        </w:tc>
      </w:tr>
      <w:tr w:rsidR="00123D9F" w:rsidRPr="00DC738F" w14:paraId="494F37AA" w14:textId="77777777" w:rsidTr="00347F11">
        <w:tc>
          <w:tcPr>
            <w:tcW w:w="3964" w:type="dxa"/>
          </w:tcPr>
          <w:p w14:paraId="67C5009D" w14:textId="7D990166" w:rsidR="00123D9F" w:rsidRDefault="005124B8" w:rsidP="00A81581">
            <w:pPr>
              <w:rPr>
                <w:sz w:val="20"/>
                <w:szCs w:val="20"/>
              </w:rPr>
            </w:pPr>
            <w:r>
              <w:rPr>
                <w:sz w:val="20"/>
                <w:szCs w:val="20"/>
              </w:rPr>
              <w:t>Molnupiravir</w:t>
            </w:r>
          </w:p>
        </w:tc>
        <w:tc>
          <w:tcPr>
            <w:tcW w:w="6096" w:type="dxa"/>
          </w:tcPr>
          <w:p w14:paraId="0BB56779" w14:textId="5BFF2701" w:rsidR="00123D9F" w:rsidRDefault="005124B8" w:rsidP="00F05551">
            <w:pPr>
              <w:rPr>
                <w:sz w:val="20"/>
                <w:szCs w:val="20"/>
              </w:rPr>
            </w:pPr>
            <w:r w:rsidRPr="00DC738F">
              <w:rPr>
                <w:sz w:val="20"/>
                <w:szCs w:val="20"/>
              </w:rPr>
              <w:t>Analysis ongoing</w:t>
            </w:r>
          </w:p>
        </w:tc>
      </w:tr>
    </w:tbl>
    <w:p w14:paraId="257E7321" w14:textId="77777777" w:rsidR="00347F11" w:rsidRDefault="00347F11">
      <w:pPr>
        <w:autoSpaceDE/>
        <w:autoSpaceDN/>
        <w:adjustRightInd/>
        <w:contextualSpacing w:val="0"/>
        <w:jc w:val="left"/>
        <w:rPr>
          <w:b/>
          <w:bCs w:val="0"/>
          <w:caps/>
          <w:kern w:val="32"/>
          <w:sz w:val="28"/>
          <w:szCs w:val="28"/>
          <w:lang w:eastAsia="en-US"/>
        </w:rPr>
      </w:pPr>
      <w:bookmarkStart w:id="948" w:name="_Toc97376112"/>
      <w:bookmarkEnd w:id="948"/>
      <w:r>
        <w:br w:type="page"/>
      </w:r>
    </w:p>
    <w:p w14:paraId="1B080D3A" w14:textId="2C57204A" w:rsidR="004B65DD" w:rsidRPr="00633320" w:rsidRDefault="004B65DD" w:rsidP="00F123A0">
      <w:pPr>
        <w:pStyle w:val="StyleHeading1Linespacingsingle"/>
        <w:numPr>
          <w:ilvl w:val="0"/>
          <w:numId w:val="2"/>
        </w:numPr>
      </w:pPr>
      <w:bookmarkStart w:id="949" w:name="_Toc137835535"/>
      <w:bookmarkStart w:id="950" w:name="_Toc142042585"/>
      <w:r w:rsidRPr="00633320">
        <w:lastRenderedPageBreak/>
        <w:t>Appendices</w:t>
      </w:r>
      <w:bookmarkEnd w:id="944"/>
      <w:bookmarkEnd w:id="945"/>
      <w:bookmarkEnd w:id="946"/>
      <w:bookmarkEnd w:id="947"/>
      <w:bookmarkEnd w:id="949"/>
      <w:bookmarkEnd w:id="950"/>
    </w:p>
    <w:p w14:paraId="1EF0300E" w14:textId="77777777" w:rsidR="00265B14" w:rsidRPr="00633320" w:rsidRDefault="00265B14" w:rsidP="00DB1708">
      <w:pPr>
        <w:pStyle w:val="Heading2"/>
      </w:pPr>
      <w:bookmarkStart w:id="951" w:name="_Appendix_1:_Assessment"/>
      <w:bookmarkStart w:id="952" w:name="_Ref34817785"/>
      <w:bookmarkStart w:id="953" w:name="_Ref34817916"/>
      <w:bookmarkStart w:id="954" w:name="_Toc37107323"/>
      <w:bookmarkStart w:id="955" w:name="_Toc38099278"/>
      <w:bookmarkStart w:id="956" w:name="_Toc44674875"/>
      <w:bookmarkStart w:id="957" w:name="_Toc137835536"/>
      <w:bookmarkStart w:id="958" w:name="_Toc142042586"/>
      <w:bookmarkEnd w:id="951"/>
      <w:r w:rsidRPr="00633320">
        <w:t>Appendix 1: Information about the treatment arms</w:t>
      </w:r>
      <w:bookmarkEnd w:id="952"/>
      <w:bookmarkEnd w:id="953"/>
      <w:bookmarkEnd w:id="954"/>
      <w:bookmarkEnd w:id="955"/>
      <w:bookmarkEnd w:id="956"/>
      <w:bookmarkEnd w:id="957"/>
      <w:bookmarkEnd w:id="958"/>
    </w:p>
    <w:p w14:paraId="7F705596" w14:textId="1AF510A6" w:rsidR="00265B14" w:rsidRPr="00633320" w:rsidRDefault="00265B14" w:rsidP="00F123A0"/>
    <w:p w14:paraId="139046CB" w14:textId="77777777" w:rsidR="00265B14" w:rsidRPr="00633320" w:rsidRDefault="00265B14" w:rsidP="00EE4A12">
      <w:pPr>
        <w:spacing w:after="120"/>
        <w:contextualSpacing w:val="0"/>
      </w:pPr>
      <w:r w:rsidRPr="00633320">
        <w:t>All patients will receive usual care in the participating hospital.</w:t>
      </w:r>
    </w:p>
    <w:p w14:paraId="47F37911" w14:textId="205BBA01" w:rsidR="00AF5EED" w:rsidRPr="00633320" w:rsidRDefault="00513ECE" w:rsidP="00EE4A12">
      <w:pPr>
        <w:spacing w:after="120"/>
        <w:contextualSpacing w:val="0"/>
      </w:pPr>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w:t>
      </w:r>
      <w:del w:id="959" w:author="Leon Peto" w:date="2023-08-04T11:21:00Z">
        <w:r w:rsidR="007B09A7" w:rsidDel="001A0D38">
          <w:delText xml:space="preserve">two </w:delText>
        </w:r>
      </w:del>
      <w:ins w:id="960" w:author="Leon Peto" w:date="2023-08-04T11:21:00Z">
        <w:r w:rsidR="001A0D38">
          <w:t xml:space="preserve">three </w:t>
        </w:r>
      </w:ins>
      <w:r w:rsidR="007B09A7">
        <w:t xml:space="preserve">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656328">
        <w:t xml:space="preserve"> who require ventilatory support</w:t>
      </w:r>
      <w:r w:rsidR="007B09A7">
        <w:t xml:space="preserve">; </w:t>
      </w:r>
      <w:del w:id="961" w:author="Leon Peto" w:date="2023-08-04T11:21:00Z">
        <w:r w:rsidR="007B09A7" w:rsidDel="001A0D38">
          <w:delText>and</w:delText>
        </w:r>
        <w:r w:rsidR="007B09A7" w:rsidRPr="007B09A7" w:rsidDel="001A0D38">
          <w:delText xml:space="preserve"> </w:delText>
        </w:r>
      </w:del>
      <w:r w:rsidR="007B09A7">
        <w:t xml:space="preserve">lower dose dexamethasone </w:t>
      </w:r>
      <w:r w:rsidR="007B09A7" w:rsidRPr="00633320">
        <w:t xml:space="preserve">in </w:t>
      </w:r>
      <w:r w:rsidR="007B09A7">
        <w:t xml:space="preserve">adults </w:t>
      </w:r>
      <w:r w:rsidR="00760FBD">
        <w:t xml:space="preserve">and children </w:t>
      </w:r>
      <w:r w:rsidR="007B09A7" w:rsidRPr="00633320">
        <w:t xml:space="preserve">with </w:t>
      </w:r>
      <w:r w:rsidR="007B09A7">
        <w:t>influenza and hypoxia</w:t>
      </w:r>
      <w:ins w:id="962" w:author="Leon Peto" w:date="2023-08-04T11:21:00Z">
        <w:r w:rsidR="001A0D38">
          <w:t>; and lower dose dexamethasone in adults with community-acquired pneumonia (without suspected COVID-19 or influenza)</w:t>
        </w:r>
      </w:ins>
      <w:r w:rsidR="00241978">
        <w:t>.</w:t>
      </w:r>
    </w:p>
    <w:p w14:paraId="5003DE2C" w14:textId="6C159E7B" w:rsidR="007B09A7" w:rsidRDefault="00265B14" w:rsidP="00EE4A12">
      <w:pPr>
        <w:spacing w:after="120"/>
        <w:contextualSpacing w:val="0"/>
        <w:rPr>
          <w:ins w:id="963" w:author="Leon Peto" w:date="2023-08-04T11:22:00Z"/>
        </w:rPr>
      </w:pPr>
      <w:r w:rsidRPr="00633320">
        <w:t xml:space="preserve">Favourable modulation of the immune response is considered one of the possible mechanisms by which corticosteroids might be beneficial in the treatment of severe acute respiratory 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25" w:tooltip="Lau, 2013 #11" w:history="1">
        <w:r w:rsidR="00782CBF" w:rsidRPr="00633320">
          <w:fldChar w:fldCharType="begin">
            <w:fldData xml:space="preserve">PEVuZE5vdGU+PENpdGU+PEF1dGhvcj5MYXU8L0F1dGhvcj48WWVhcj4yMDEzPC9ZZWFyPjxSZWNO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</w:fldData>
          </w:fldChar>
        </w:r>
        <w:r w:rsidR="00782CBF">
          <w:instrText xml:space="preserve"> ADDIN EN.CITE </w:instrText>
        </w:r>
        <w:r w:rsidR="00782CBF">
          <w:fldChar w:fldCharType="begin">
            <w:fldData xml:space="preserve">PEVuZE5vdGU+PENpdGU+PEF1dGhvcj5MYXU8L0F1dGhvcj48WWVhcj4yMDEzPC9ZZWFyPjxSZWNO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</w:fldData>
          </w:fldChar>
        </w:r>
        <w:r w:rsidR="00782CBF">
          <w:instrText xml:space="preserve"> ADDIN EN.CITE.DATA </w:instrText>
        </w:r>
        <w:r w:rsidR="00782CBF">
          <w:fldChar w:fldCharType="end"/>
        </w:r>
        <w:r w:rsidR="00782CBF" w:rsidRPr="00633320">
          <w:fldChar w:fldCharType="separate"/>
        </w:r>
        <w:r w:rsidR="00782CBF" w:rsidRPr="0036713E">
          <w:rPr>
            <w:noProof/>
            <w:vertAlign w:val="superscript"/>
          </w:rPr>
          <w:t>25-28</w:t>
        </w:r>
        <w:r w:rsidR="00782CBF" w:rsidRPr="00633320">
          <w:fldChar w:fldCharType="end"/>
        </w:r>
      </w:hyperlink>
      <w:r w:rsidR="003559E1" w:rsidRPr="00633320">
        <w:t xml:space="preserve"> </w:t>
      </w:r>
      <w:r w:rsidRPr="00633320">
        <w:t>Pathologically, diffuse alveolar damage is found in patients who die from these infections.</w:t>
      </w:r>
      <w:hyperlink w:anchor="_ENREF_29" w:tooltip="Xu, 2020 #15" w:history="1">
        <w:r w:rsidR="00782CBF" w:rsidRPr="00633320">
          <w:fldChar w:fldCharType="begin">
            <w:fldData xml:space="preserve">PEVuZE5vdGU+PENpdGU+PEF1dGhvcj5YdTwvQXV0aG9yPjxZZWFyPjIwMjA8L1llYXI+PFJlY051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</w:fldData>
          </w:fldChar>
        </w:r>
        <w:r w:rsidR="00782CBF">
          <w:instrText xml:space="preserve"> ADDIN EN.CITE </w:instrText>
        </w:r>
        <w:r w:rsidR="00782CBF">
          <w:fldChar w:fldCharType="begin">
            <w:fldData xml:space="preserve">PEVuZE5vdGU+PENpdGU+PEF1dGhvcj5YdTwvQXV0aG9yPjxZZWFyPjIwMjA8L1llYXI+PFJlY051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</w:fldData>
          </w:fldChar>
        </w:r>
        <w:r w:rsidR="00782CBF">
          <w:instrText xml:space="preserve"> ADDIN EN.CITE.DATA </w:instrText>
        </w:r>
        <w:r w:rsidR="00782CBF">
          <w:fldChar w:fldCharType="end"/>
        </w:r>
        <w:r w:rsidR="00782CBF" w:rsidRPr="00633320">
          <w:fldChar w:fldCharType="separate"/>
        </w:r>
        <w:r w:rsidR="00782CBF" w:rsidRPr="0036713E">
          <w:rPr>
            <w:noProof/>
            <w:vertAlign w:val="superscript"/>
          </w:rPr>
          <w:t>29</w:t>
        </w:r>
        <w:r w:rsidR="00782CBF" w:rsidRPr="00633320">
          <w:fldChar w:fldCharType="end"/>
        </w:r>
      </w:hyperlink>
      <w:r w:rsidRPr="00633320">
        <w:t xml:space="preserve"> </w:t>
      </w:r>
    </w:p>
    <w:p w14:paraId="4AE6B139" w14:textId="77777777" w:rsidR="00782CBF" w:rsidRPr="007B09A7" w:rsidRDefault="00782CBF" w:rsidP="00782CBF">
      <w:pPr>
        <w:spacing w:after="120"/>
        <w:contextualSpacing w:val="0"/>
        <w:rPr>
          <w:ins w:id="964" w:author="Leon Peto" w:date="2023-08-04T11:22:00Z"/>
          <w:i/>
        </w:rPr>
      </w:pPr>
      <w:ins w:id="965" w:author="Leon Peto" w:date="2023-08-04T11:22:00Z">
        <w:r>
          <w:rPr>
            <w:i/>
          </w:rPr>
          <w:t>Corticosteroids in community-acquired pneumonia</w:t>
        </w:r>
      </w:ins>
    </w:p>
    <w:p w14:paraId="6229AB65" w14:textId="7368712E" w:rsidR="00782CBF" w:rsidRDefault="00782CBF" w:rsidP="00782CBF">
      <w:pPr>
        <w:spacing w:after="120"/>
        <w:contextualSpacing w:val="0"/>
      </w:pPr>
      <w:ins w:id="966" w:author="Leon Peto" w:date="2023-08-04T11:22:00Z">
        <w:r w:rsidRPr="00633320">
          <w:t>RECOVERY and other randomised trials have demonstrated the benefit of corticosteroids in patients</w:t>
        </w:r>
        <w:r>
          <w:t xml:space="preserve"> with COVID-19 pneumonia</w:t>
        </w:r>
        <w:r w:rsidRPr="00633320">
          <w:t>.</w:t>
        </w:r>
        <w:r w:rsidRPr="00633320">
          <w:fldChar w:fldCharType="begin">
            <w:fldData xml:space="preserve">PEVuZE5vdGU+PENpdGU+PEF1dGhvcj5SRUNPVkVSWSBDb2xsYWJvcmF0aXZlIEdyb3VwPC9BdXRo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</w:fldData>
          </w:fldChar>
        </w:r>
        <w:r>
          <w:instrText xml:space="preserve"> ADDIN EN.CITE </w:instrText>
        </w:r>
        <w:r>
          <w:fldChar w:fldCharType="begin">
            <w:fldData xml:space="preserve">PEVuZE5vdGU+PENpdGU+PEF1dGhvcj5SRUNPVkVSWSBDb2xsYWJvcmF0aXZlIEdyb3VwPC9BdXRo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</w:fldData>
          </w:fldChar>
        </w:r>
        <w:r>
          <w:instrText xml:space="preserve"> ADDIN EN.CITE.DATA </w:instrText>
        </w:r>
        <w:r>
          <w:fldChar w:fldCharType="end"/>
        </w:r>
        <w:r w:rsidRPr="00633320">
          <w:fldChar w:fldCharType="separate"/>
        </w:r>
      </w:ins>
      <w:r>
        <w:rPr>
          <w:noProof/>
          <w:vertAlign w:val="superscript"/>
        </w:rPr>
        <w:fldChar w:fldCharType="begin"/>
      </w:r>
      <w:r>
        <w:rPr>
          <w:noProof/>
          <w:vertAlign w:val="superscript"/>
        </w:rPr>
        <w:instrText xml:space="preserve"> HYPERLINK \l "_ENREF_14" \o "RECOVERY Collaborative Group, 2021 #16" </w:instrText>
      </w:r>
      <w:r>
        <w:rPr>
          <w:noProof/>
          <w:vertAlign w:val="superscript"/>
        </w:rPr>
        <w:fldChar w:fldCharType="separate"/>
      </w:r>
      <w:ins w:id="967" w:author="Leon Peto" w:date="2023-08-04T11:22:00Z">
        <w:r w:rsidRPr="00557A4F">
          <w:rPr>
            <w:noProof/>
            <w:vertAlign w:val="superscript"/>
          </w:rPr>
          <w:t>14</w:t>
        </w:r>
      </w:ins>
      <w:r>
        <w:rPr>
          <w:noProof/>
          <w:vertAlign w:val="superscript"/>
        </w:rPr>
        <w:fldChar w:fldCharType="end"/>
      </w:r>
      <w:ins w:id="968" w:author="Leon Peto" w:date="2023-08-04T11:22:00Z">
        <w:r w:rsidRPr="00557A4F">
          <w:rPr>
            <w:noProof/>
            <w:vertAlign w:val="superscript"/>
          </w:rPr>
          <w:t>,</w:t>
        </w:r>
      </w:ins>
      <w:r>
        <w:rPr>
          <w:noProof/>
          <w:vertAlign w:val="superscript"/>
        </w:rPr>
        <w:fldChar w:fldCharType="begin"/>
      </w:r>
      <w:r>
        <w:rPr>
          <w:noProof/>
          <w:vertAlign w:val="superscript"/>
        </w:rPr>
        <w:instrText xml:space="preserve"> HYPERLINK \l "_ENREF_30" \o "W. H. O. Rapid Evidence Appraisal for COVID-19 Therapies Working Group, 2020 #17" </w:instrText>
      </w:r>
      <w:r>
        <w:rPr>
          <w:noProof/>
          <w:vertAlign w:val="superscript"/>
        </w:rPr>
        <w:fldChar w:fldCharType="separate"/>
      </w:r>
      <w:ins w:id="969" w:author="Leon Peto" w:date="2023-08-04T11:22:00Z">
        <w:r w:rsidRPr="00557A4F">
          <w:rPr>
            <w:noProof/>
            <w:vertAlign w:val="superscript"/>
          </w:rPr>
          <w:t>30</w:t>
        </w:r>
      </w:ins>
      <w:r>
        <w:rPr>
          <w:noProof/>
          <w:vertAlign w:val="superscript"/>
        </w:rPr>
        <w:fldChar w:fldCharType="end"/>
      </w:r>
      <w:ins w:id="970" w:author="Leon Peto" w:date="2023-08-04T11:22:00Z">
        <w:r w:rsidRPr="00633320">
          <w:fldChar w:fldCharType="end"/>
        </w:r>
        <w:r w:rsidRPr="00633320">
          <w:t xml:space="preserve"> </w:t>
        </w:r>
        <w:r>
          <w:t>However, the potential role of corticosteroids in community-acquired pneumonia (CAP) of other aetiology remains uncertain.</w:t>
        </w:r>
        <w:r w:rsidRPr="005D298D">
          <w:t xml:space="preserve"> </w:t>
        </w:r>
        <w:r>
          <w:t>Several randomised trials have demonstrated that corticosteroids improve time to clinical stability and discharge in patients hospitalised with CAP, but this may simply relate to suppression of fever and inflammatory markers rather than a true improvement in disease outcomes.</w:t>
        </w:r>
        <w:r>
          <w:fldChar w:fldCharType="begin">
            <w:fldData xml:space="preserve">PEVuZE5vdGU+PENpdGU+PEF1dGhvcj5NZWlqdmlzPC9BdXRob3I+PFllYXI+MjAxMTwvWWVhcj48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</w:fldData>
          </w:fldChar>
        </w:r>
        <w:r>
          <w:instrText xml:space="preserve"> ADDIN EN.CITE </w:instrText>
        </w:r>
        <w:r>
          <w:fldChar w:fldCharType="begin">
            <w:fldData xml:space="preserve">PEVuZE5vdGU+PENpdGU+PEF1dGhvcj5NZWlqdmlzPC9BdXRob3I+PFllYXI+MjAxMTwvWWVhcj48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</w:fldData>
          </w:fldChar>
        </w:r>
        <w:r>
          <w:instrText xml:space="preserve"> ADDIN EN.CITE.DATA </w:instrText>
        </w:r>
        <w:r>
          <w:fldChar w:fldCharType="end"/>
        </w:r>
        <w:r>
          <w:fldChar w:fldCharType="separate"/>
        </w:r>
      </w:ins>
      <w:r>
        <w:rPr>
          <w:noProof/>
          <w:vertAlign w:val="superscript"/>
        </w:rPr>
        <w:fldChar w:fldCharType="begin"/>
      </w:r>
      <w:r>
        <w:rPr>
          <w:noProof/>
          <w:vertAlign w:val="superscript"/>
        </w:rPr>
        <w:instrText xml:space="preserve"> HYPERLINK \l "_ENREF_31" \o "Meijvis, 2011 #74" </w:instrText>
      </w:r>
      <w:r>
        <w:rPr>
          <w:noProof/>
          <w:vertAlign w:val="superscript"/>
        </w:rPr>
        <w:fldChar w:fldCharType="separate"/>
      </w:r>
      <w:ins w:id="971" w:author="Leon Peto" w:date="2023-08-04T11:22:00Z">
        <w:r w:rsidRPr="00557A4F">
          <w:rPr>
            <w:noProof/>
            <w:vertAlign w:val="superscript"/>
          </w:rPr>
          <w:t>31</w:t>
        </w:r>
      </w:ins>
      <w:r>
        <w:rPr>
          <w:noProof/>
          <w:vertAlign w:val="superscript"/>
        </w:rPr>
        <w:fldChar w:fldCharType="end"/>
      </w:r>
      <w:ins w:id="972" w:author="Leon Peto" w:date="2023-08-04T11:22:00Z">
        <w:r w:rsidRPr="00557A4F">
          <w:rPr>
            <w:noProof/>
            <w:vertAlign w:val="superscript"/>
          </w:rPr>
          <w:t>,</w:t>
        </w:r>
      </w:ins>
      <w:r>
        <w:rPr>
          <w:noProof/>
          <w:vertAlign w:val="superscript"/>
        </w:rPr>
        <w:fldChar w:fldCharType="begin"/>
      </w:r>
      <w:r>
        <w:rPr>
          <w:noProof/>
          <w:vertAlign w:val="superscript"/>
        </w:rPr>
        <w:instrText xml:space="preserve"> HYPERLINK \l "_ENREF_32" \o "Joseph, 2011 #75" </w:instrText>
      </w:r>
      <w:r>
        <w:rPr>
          <w:noProof/>
          <w:vertAlign w:val="superscript"/>
        </w:rPr>
        <w:fldChar w:fldCharType="separate"/>
      </w:r>
      <w:ins w:id="973" w:author="Leon Peto" w:date="2023-08-04T11:22:00Z">
        <w:r w:rsidRPr="00557A4F">
          <w:rPr>
            <w:noProof/>
            <w:vertAlign w:val="superscript"/>
          </w:rPr>
          <w:t>32</w:t>
        </w:r>
      </w:ins>
      <w:r>
        <w:rPr>
          <w:noProof/>
          <w:vertAlign w:val="superscript"/>
        </w:rPr>
        <w:fldChar w:fldCharType="end"/>
      </w:r>
      <w:ins w:id="974" w:author="Leon Peto" w:date="2023-08-04T11:22:00Z">
        <w:r>
          <w:fldChar w:fldCharType="end"/>
        </w:r>
        <w:r>
          <w:t xml:space="preserve"> Previous trials have produced conflicting results on mortality, but have mostly been underpowered for this outcome, and in aggregate they are consistent with no significant effect of corticosteroids on mortality, or with a reduction of a third.</w:t>
        </w:r>
      </w:ins>
      <w:r>
        <w:fldChar w:fldCharType="begin"/>
      </w:r>
      <w:r>
        <w:instrText xml:space="preserve"> HYPERLINK \l "_ENREF_16" \o "Saleem, 2023 #72" </w:instrText>
      </w:r>
      <w:r>
        <w:fldChar w:fldCharType="separate"/>
      </w:r>
      <w:ins w:id="975" w:author="Leon Peto" w:date="2023-08-04T11:22:00Z">
        <w:r>
          <w:fldChar w:fldCharType="begin">
            <w:fldData xml:space="preserve">PEVuZE5vdGU+PENpdGU+PEF1dGhvcj5TYWxlZW08L0F1dGhvcj48WWVhcj4yMDIzPC9ZZWFyPjxS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</w:fldData>
          </w:fldChar>
        </w:r>
        <w:r>
          <w:instrText xml:space="preserve"> ADDIN EN.CITE </w:instrText>
        </w:r>
        <w:r>
          <w:fldChar w:fldCharType="begin">
            <w:fldData xml:space="preserve">PEVuZE5vdGU+PENpdGU+PEF1dGhvcj5TYWxlZW08L0F1dGhvcj48WWVhcj4yMDIzPC9ZZWFyPjxS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</w:fldData>
          </w:fldChar>
        </w:r>
        <w:r>
          <w:instrText xml:space="preserve"> ADDIN EN.CITE.DATA </w:instrText>
        </w:r>
        <w:r>
          <w:fldChar w:fldCharType="end"/>
        </w:r>
        <w:r>
          <w:fldChar w:fldCharType="separate"/>
        </w:r>
        <w:r w:rsidRPr="00557A4F">
          <w:rPr>
            <w:noProof/>
            <w:vertAlign w:val="superscript"/>
          </w:rPr>
          <w:t>16</w:t>
        </w:r>
        <w:r>
          <w:fldChar w:fldCharType="end"/>
        </w:r>
      </w:ins>
      <w:r>
        <w:fldChar w:fldCharType="end"/>
      </w:r>
      <w:ins w:id="976" w:author="Leon Peto" w:date="2023-08-04T11:22:00Z">
        <w:r>
          <w:t xml:space="preserve"> The recent CAPE COD trial reported a significant reduction in mortality associated with corticosteroid use in ICU patients, but no effect was observed in the similar ESCAPe trial.</w:t>
        </w:r>
        <w:r>
          <w:fldChar w:fldCharType="begin">
            <w:fldData xml:space="preserve">PEVuZE5vdGU+PENpdGU+PEF1dGhvcj5EZXF1aW48L0F1dGhvcj48WWVhcj4yMDIzPC9ZZWFyPjxS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</w:fldData>
          </w:fldChar>
        </w:r>
        <w:r>
          <w:instrText xml:space="preserve"> ADDIN EN.CITE </w:instrText>
        </w:r>
        <w:r>
          <w:fldChar w:fldCharType="begin">
            <w:fldData xml:space="preserve">PEVuZE5vdGU+PENpdGU+PEF1dGhvcj5EZXF1aW48L0F1dGhvcj48WWVhcj4yMDIzPC9ZZWFyPjxS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</w:fldData>
          </w:fldChar>
        </w:r>
        <w:r>
          <w:instrText xml:space="preserve"> ADDIN EN.CITE.DATA </w:instrText>
        </w:r>
        <w:r>
          <w:fldChar w:fldCharType="end"/>
        </w:r>
        <w:r>
          <w:fldChar w:fldCharType="separate"/>
        </w:r>
      </w:ins>
      <w:r>
        <w:rPr>
          <w:noProof/>
          <w:vertAlign w:val="superscript"/>
        </w:rPr>
        <w:fldChar w:fldCharType="begin"/>
      </w:r>
      <w:r>
        <w:rPr>
          <w:noProof/>
          <w:vertAlign w:val="superscript"/>
        </w:rPr>
        <w:instrText xml:space="preserve"> HYPERLINK \l "_ENREF_33" \o "Dequin, 2023 #76" </w:instrText>
      </w:r>
      <w:r>
        <w:rPr>
          <w:noProof/>
          <w:vertAlign w:val="superscript"/>
        </w:rPr>
        <w:fldChar w:fldCharType="separate"/>
      </w:r>
      <w:ins w:id="977" w:author="Leon Peto" w:date="2023-08-04T11:22:00Z">
        <w:r w:rsidRPr="00557A4F">
          <w:rPr>
            <w:noProof/>
            <w:vertAlign w:val="superscript"/>
          </w:rPr>
          <w:t>33</w:t>
        </w:r>
      </w:ins>
      <w:r>
        <w:rPr>
          <w:noProof/>
          <w:vertAlign w:val="superscript"/>
        </w:rPr>
        <w:fldChar w:fldCharType="end"/>
      </w:r>
      <w:ins w:id="978" w:author="Leon Peto" w:date="2023-08-04T11:22:00Z">
        <w:r w:rsidRPr="00557A4F">
          <w:rPr>
            <w:noProof/>
            <w:vertAlign w:val="superscript"/>
          </w:rPr>
          <w:t>,</w:t>
        </w:r>
      </w:ins>
      <w:r>
        <w:rPr>
          <w:noProof/>
          <w:vertAlign w:val="superscript"/>
        </w:rPr>
        <w:fldChar w:fldCharType="begin"/>
      </w:r>
      <w:r>
        <w:rPr>
          <w:noProof/>
          <w:vertAlign w:val="superscript"/>
        </w:rPr>
        <w:instrText xml:space="preserve"> HYPERLINK \l "_ENREF_34" \o "Meduri, 2022 #77" </w:instrText>
      </w:r>
      <w:r>
        <w:rPr>
          <w:noProof/>
          <w:vertAlign w:val="superscript"/>
        </w:rPr>
        <w:fldChar w:fldCharType="separate"/>
      </w:r>
      <w:ins w:id="979" w:author="Leon Peto" w:date="2023-08-04T11:22:00Z">
        <w:r w:rsidRPr="00557A4F">
          <w:rPr>
            <w:noProof/>
            <w:vertAlign w:val="superscript"/>
          </w:rPr>
          <w:t>34</w:t>
        </w:r>
      </w:ins>
      <w:r>
        <w:rPr>
          <w:noProof/>
          <w:vertAlign w:val="superscript"/>
        </w:rPr>
        <w:fldChar w:fldCharType="end"/>
      </w:r>
      <w:ins w:id="980" w:author="Leon Peto" w:date="2023-08-04T11:22:00Z">
        <w:r>
          <w:fldChar w:fldCharType="end"/>
        </w:r>
        <w:r>
          <w:t xml:space="preserve"> The role of corticosteroids in CAP remains unclear, use in clinical practice is variable, and corticosteroid treatment is not recommended in current US or UK CAP treatment guidelines.</w:t>
        </w:r>
        <w:r>
          <w:fldChar w:fldCharType="begin">
            <w:fldData xml:space="preserve">PEVuZE5vdGU+PENpdGU+PEF1dGhvcj5NZXRsYXk8L0F1dGhvcj48WWVhcj4yMDE5PC9ZZWFyPjxS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</w:fldData>
          </w:fldChar>
        </w:r>
        <w:r>
          <w:instrText xml:space="preserve"> ADDIN EN.CITE </w:instrText>
        </w:r>
        <w:r>
          <w:fldChar w:fldCharType="begin">
            <w:fldData xml:space="preserve">PEVuZE5vdGU+PENpdGU+PEF1dGhvcj5NZXRsYXk8L0F1dGhvcj48WWVhcj4yMDE5PC9ZZWFyPjxS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</w:fldData>
          </w:fldChar>
        </w:r>
        <w:r>
          <w:instrText xml:space="preserve"> ADDIN EN.CITE.DATA </w:instrText>
        </w:r>
        <w:r>
          <w:fldChar w:fldCharType="end"/>
        </w:r>
        <w:r>
          <w:fldChar w:fldCharType="separate"/>
        </w:r>
      </w:ins>
      <w:r>
        <w:rPr>
          <w:noProof/>
          <w:vertAlign w:val="superscript"/>
        </w:rPr>
        <w:fldChar w:fldCharType="begin"/>
      </w:r>
      <w:r>
        <w:rPr>
          <w:noProof/>
          <w:vertAlign w:val="superscript"/>
        </w:rPr>
        <w:instrText xml:space="preserve"> HYPERLINK \l "_ENREF_35" \o "Metlay, 2019 #78" </w:instrText>
      </w:r>
      <w:r>
        <w:rPr>
          <w:noProof/>
          <w:vertAlign w:val="superscript"/>
        </w:rPr>
        <w:fldChar w:fldCharType="separate"/>
      </w:r>
      <w:ins w:id="981" w:author="Leon Peto" w:date="2023-08-04T11:22:00Z">
        <w:r w:rsidRPr="00557A4F">
          <w:rPr>
            <w:noProof/>
            <w:vertAlign w:val="superscript"/>
          </w:rPr>
          <w:t>35</w:t>
        </w:r>
      </w:ins>
      <w:r>
        <w:rPr>
          <w:noProof/>
          <w:vertAlign w:val="superscript"/>
        </w:rPr>
        <w:fldChar w:fldCharType="end"/>
      </w:r>
      <w:ins w:id="982" w:author="Leon Peto" w:date="2023-08-04T11:22:00Z">
        <w:r w:rsidRPr="00557A4F">
          <w:rPr>
            <w:noProof/>
            <w:vertAlign w:val="superscript"/>
          </w:rPr>
          <w:t>,</w:t>
        </w:r>
      </w:ins>
      <w:r>
        <w:rPr>
          <w:noProof/>
          <w:vertAlign w:val="superscript"/>
        </w:rPr>
        <w:fldChar w:fldCharType="begin"/>
      </w:r>
      <w:r>
        <w:rPr>
          <w:noProof/>
          <w:vertAlign w:val="superscript"/>
        </w:rPr>
        <w:instrText xml:space="preserve"> HYPERLINK \l "_ENREF_36" \o ", 2014 #79" </w:instrText>
      </w:r>
      <w:r>
        <w:rPr>
          <w:noProof/>
          <w:vertAlign w:val="superscript"/>
        </w:rPr>
        <w:fldChar w:fldCharType="separate"/>
      </w:r>
      <w:ins w:id="983" w:author="Leon Peto" w:date="2023-08-04T11:22:00Z">
        <w:r w:rsidRPr="00557A4F">
          <w:rPr>
            <w:noProof/>
            <w:vertAlign w:val="superscript"/>
          </w:rPr>
          <w:t>36</w:t>
        </w:r>
      </w:ins>
      <w:r>
        <w:rPr>
          <w:noProof/>
          <w:vertAlign w:val="superscript"/>
        </w:rPr>
        <w:fldChar w:fldCharType="end"/>
      </w:r>
      <w:ins w:id="984" w:author="Leon Peto" w:date="2023-08-04T11:22:00Z">
        <w:r>
          <w:fldChar w:fldCharType="end"/>
        </w:r>
        <w:r w:rsidRPr="006E4212">
          <w:t xml:space="preserve"> </w:t>
        </w:r>
        <w:r>
          <w:t>An adequately powered randomised trial is needed to resolve this uncertainty.</w:t>
        </w:r>
      </w:ins>
    </w:p>
    <w:p w14:paraId="65C11637" w14:textId="37BDF716" w:rsidR="007B09A7" w:rsidRPr="007B09A7" w:rsidRDefault="007B09A7" w:rsidP="00EE4A12">
      <w:pPr>
        <w:spacing w:after="120"/>
        <w:contextualSpacing w:val="0"/>
        <w:rPr>
          <w:i/>
        </w:rPr>
      </w:pPr>
      <w:r>
        <w:rPr>
          <w:i/>
        </w:rPr>
        <w:t>Corticosteroids in influenza</w:t>
      </w:r>
    </w:p>
    <w:p w14:paraId="1557D9BD" w14:textId="005DF4EE" w:rsidR="007B09A7" w:rsidRDefault="00DB34D8" w:rsidP="00EE4A12">
      <w:pPr>
        <w:spacing w:after="120"/>
        <w:contextualSpacing w:val="0"/>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b3I+PFllYXI+MjAyMTwvWWVhcj48UmVjTnVtPjE2PC9SZWNOdW0+PERpc3BsYXlUZXh0PjxzdHls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</w:fldData>
        </w:fldChar>
      </w:r>
      <w:r w:rsidR="0036713E">
        <w:instrText xml:space="preserve"> ADDIN EN.CITE </w:instrText>
      </w:r>
      <w:r w:rsidR="0036713E">
        <w:fldChar w:fldCharType="begin">
          <w:fldData xml:space="preserve">PEVuZE5vdGU+PENpdGU+PEF1dGhvcj5SRUNPVkVSWSBDb2xsYWJvcmF0aXZlIEdyb3VwPC9BdXRo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</w:fldData>
        </w:fldChar>
      </w:r>
      <w:r w:rsidR="0036713E">
        <w:instrText xml:space="preserve"> ADDIN EN.CITE.DATA </w:instrText>
      </w:r>
      <w:r w:rsidR="0036713E">
        <w:fldChar w:fldCharType="end"/>
      </w:r>
      <w:r w:rsidRPr="00633320">
        <w:fldChar w:fldCharType="separate"/>
      </w:r>
      <w:hyperlink w:anchor="_ENREF_14" w:tooltip="RECOVERY Collaborative Group, 2021 #16" w:history="1">
        <w:r w:rsidR="00782CBF" w:rsidRPr="0036713E">
          <w:rPr>
            <w:noProof/>
            <w:vertAlign w:val="superscript"/>
          </w:rPr>
          <w:t>14</w:t>
        </w:r>
      </w:hyperlink>
      <w:r w:rsidR="0036713E" w:rsidRPr="0036713E">
        <w:rPr>
          <w:noProof/>
          <w:vertAlign w:val="superscript"/>
        </w:rPr>
        <w:t>,</w:t>
      </w:r>
      <w:hyperlink w:anchor="_ENREF_30" w:tooltip="W. H. O. Rapid Evidence Appraisal for COVID-19 Therapies Working Group, 2020 #17" w:history="1">
        <w:r w:rsidR="00782CBF" w:rsidRPr="0036713E">
          <w:rPr>
            <w:noProof/>
            <w:vertAlign w:val="superscript"/>
          </w:rPr>
          <w:t>30</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37" w:tooltip="Lansbury, 2020 #18" w:history="1">
        <w:r w:rsidR="00782CBF">
          <w:fldChar w:fldCharType="begin"/>
        </w:r>
        <w:r w:rsidR="00782CBF">
          <w:instrText xml:space="preserve"> ADDIN EN.CITE &lt;EndNote&gt;&lt;Cite&gt;&lt;Author&gt;Lansbury&lt;/Author&gt;&lt;Year&gt;2020&lt;/Year&gt;&lt;RecNum&gt;18&lt;/RecNum&gt;&lt;DisplayText&gt;&lt;style face="superscript"&gt;37&lt;/style&gt;&lt;/DisplayText&gt;&lt;record&gt;&lt;rec-number&gt;18&lt;/rec-number&gt;&lt;foreign-keys&gt;&lt;key app="EN" db-id="pxepd55fyfaestevss7xw5agr0xd2dt5zdvp" timestamp="1687515982"&gt;18&lt;/key&gt;&lt;/foreign-keys&gt;&lt;ref-type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782CBF">
          <w:fldChar w:fldCharType="separate"/>
        </w:r>
        <w:r w:rsidR="00782CBF" w:rsidRPr="00782CBF">
          <w:rPr>
            <w:noProof/>
            <w:vertAlign w:val="superscript"/>
          </w:rPr>
          <w:t>37</w:t>
        </w:r>
        <w:r w:rsidR="00782CB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5" w:tooltip="Hui, 2018 #19" w:history="1">
        <w:r w:rsidR="00782CBF">
          <w:fldChar w:fldCharType="begin">
            <w:fldData xml:space="preserve">PEVuZE5vdGU+PENpdGU+PEF1dGhvcj5IdWk8L0F1dGhvcj48WWVhcj4yMDE4PC9ZZWFyPjxSZWNO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</w:fldData>
          </w:fldChar>
        </w:r>
        <w:r w:rsidR="00782CBF">
          <w:instrText xml:space="preserve"> ADDIN EN.CITE </w:instrText>
        </w:r>
        <w:r w:rsidR="00782CBF">
          <w:fldChar w:fldCharType="begin">
            <w:fldData xml:space="preserve">PEVuZE5vdGU+PENpdGU+PEF1dGhvcj5IdWk8L0F1dGhvcj48WWVhcj4yMDE4PC9ZZWFyPjxSZWNO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</w:fldData>
          </w:fldChar>
        </w:r>
        <w:r w:rsidR="00782CBF">
          <w:instrText xml:space="preserve"> ADDIN EN.CITE.DATA </w:instrText>
        </w:r>
        <w:r w:rsidR="00782CBF">
          <w:fldChar w:fldCharType="end"/>
        </w:r>
        <w:r w:rsidR="00782CBF">
          <w:fldChar w:fldCharType="separate"/>
        </w:r>
        <w:r w:rsidR="00782CBF" w:rsidRPr="00B64041">
          <w:rPr>
            <w:noProof/>
            <w:vertAlign w:val="superscript"/>
          </w:rPr>
          <w:t>15</w:t>
        </w:r>
        <w:r w:rsidR="00782CB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532CAD81" w14:textId="2477E5A8" w:rsidR="00265B14" w:rsidRPr="007B09A7" w:rsidRDefault="007B09A7" w:rsidP="00EE4A12">
      <w:pPr>
        <w:spacing w:after="120"/>
        <w:contextualSpacing w:val="0"/>
        <w:rPr>
          <w:i/>
        </w:rPr>
      </w:pPr>
      <w:r>
        <w:rPr>
          <w:i/>
        </w:rPr>
        <w:t>Corticosteroids in COVID-19</w:t>
      </w:r>
    </w:p>
    <w:p w14:paraId="624F0C91" w14:textId="78738FCB" w:rsidR="00F56CF4" w:rsidRPr="00BB213F" w:rsidRDefault="00913157" w:rsidP="00EE4A12">
      <w:pPr>
        <w:spacing w:after="120"/>
        <w:contextualSpacing w:val="0"/>
      </w:pPr>
      <w:r w:rsidRPr="00633320">
        <w:t xml:space="preserve">RECOVERY showed that dexamethasone </w:t>
      </w:r>
      <w:r w:rsidR="007B09A7">
        <w:t xml:space="preserve">at </w:t>
      </w:r>
      <w:r w:rsidR="007B09A7" w:rsidRPr="00633320">
        <w:t xml:space="preserve">a dose of 6mg </w:t>
      </w:r>
      <w:r w:rsidRPr="00633320">
        <w:t xml:space="preserve">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w:t>
      </w:r>
      <w:r w:rsidRPr="00633320">
        <w:lastRenderedPageBreak/>
        <w:t xml:space="preserve">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w:t>
      </w:r>
      <w:r w:rsidRPr="00BB213F">
        <w:t>daily for a further five days) and reported clinical benefit, these doses have not been compared with the lower dose used in RECOVERY. There is, therefore, uncertainty regarding the optimal dose of corticosteroids in moderate to severe COVID-19.</w:t>
      </w:r>
      <w:r w:rsidR="00DB34D8" w:rsidRPr="00BB213F">
        <w:t xml:space="preserve">Uncertainty remains about whether higher doses of corticosteroids may provide additional benefit in adults with hypoxia hospitalised with COVID-19. </w:t>
      </w:r>
      <w:r w:rsidR="00EE4A12" w:rsidRPr="00EE4A12">
        <w:t xml:space="preserve"> </w:t>
      </w:r>
      <w:r w:rsidR="00EE4A12" w:rsidRPr="00BB213F">
        <w:t>On 11 May 2022 the Data Monitoring Committee recommended stopping recruitment of patients who require no oxygen or simple oxygen only at the time of randomisation due to safety conce</w:t>
      </w:r>
      <w:r w:rsidR="00EE4A12">
        <w:t>rns. The DMC encouraged continu</w:t>
      </w:r>
      <w:r w:rsidR="00EE4A12" w:rsidRPr="00BB213F">
        <w:t>ing recruitment of patients who, at randomisation, require either non-invasive ventilation, invasive mechanical ventilation or ECMO. The eligibility criteria for this comparison were amended in line with this advice as an urgent safety measure (implemented on 13 May 2022).</w:t>
      </w:r>
    </w:p>
    <w:p w14:paraId="2AF68129" w14:textId="47758EE4" w:rsidR="00F56CF4" w:rsidRPr="00633320" w:rsidRDefault="00F56CF4" w:rsidP="00EE4A12">
      <w:pPr>
        <w:spacing w:after="120"/>
        <w:contextualSpacing w:val="0"/>
      </w:pPr>
      <w:r w:rsidRPr="00633320">
        <w:t>Unlike lower doses, higher doses (&gt;15mg dexamethasone) would completely saturate cytosolic glucocorticoid receptors and have enhanced non-genomic effects. In  conditions where rapid control of inflammatory processes are required, short-term, high to very high doses of corticosteroids are used e.g.</w:t>
      </w:r>
    </w:p>
    <w:p w14:paraId="4DC5BAEA" w14:textId="01EDF4AB" w:rsidR="00F56CF4" w:rsidRPr="00633320" w:rsidRDefault="00F56CF4" w:rsidP="002D61DD">
      <w:pPr>
        <w:numPr>
          <w:ilvl w:val="0"/>
          <w:numId w:val="43"/>
        </w:numPr>
        <w:ind w:left="714" w:hanging="357"/>
        <w:contextualSpacing w:val="0"/>
      </w:pPr>
      <w:r w:rsidRPr="00633320">
        <w:t xml:space="preserve">Sepsis dexamethasone </w:t>
      </w:r>
      <w:r w:rsidR="007B09A7" w:rsidRPr="00633320">
        <w:t xml:space="preserve">7.5 - 15mg </w:t>
      </w:r>
      <w:r w:rsidRPr="00633320">
        <w:t>equivalent daily</w:t>
      </w:r>
      <w:hyperlink w:anchor="_ENREF_38" w:tooltip="Rochwerg, 2018 #20" w:history="1">
        <w:r w:rsidR="00782CBF" w:rsidRPr="00633320">
          <w:fldChar w:fldCharType="begin">
            <w:fldData xml:space="preserve">PEVuZE5vdGU+PENpdGU+PEF1dGhvcj5Sb2Nod2VyZzwvQXV0aG9yPjxZZWFyPjIwMTg8L1llYXI+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</w:fldData>
          </w:fldChar>
        </w:r>
        <w:r w:rsidR="00782CBF">
          <w:instrText xml:space="preserve"> ADDIN EN.CITE </w:instrText>
        </w:r>
        <w:r w:rsidR="00782CBF">
          <w:fldChar w:fldCharType="begin">
            <w:fldData xml:space="preserve">PEVuZE5vdGU+PENpdGU+PEF1dGhvcj5Sb2Nod2VyZzwvQXV0aG9yPjxZZWFyPjIwMTg8L1llYXI+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38</w:t>
        </w:r>
        <w:r w:rsidR="00782CBF" w:rsidRPr="00633320">
          <w:fldChar w:fldCharType="end"/>
        </w:r>
      </w:hyperlink>
    </w:p>
    <w:p w14:paraId="35A0859D" w14:textId="7B71E46D" w:rsidR="00F56CF4" w:rsidRPr="00633320" w:rsidRDefault="00F56CF4" w:rsidP="002D61DD">
      <w:pPr>
        <w:numPr>
          <w:ilvl w:val="0"/>
          <w:numId w:val="43"/>
        </w:numPr>
        <w:ind w:left="714" w:hanging="357"/>
        <w:contextualSpacing w:val="0"/>
      </w:pPr>
      <w:r w:rsidRPr="00633320">
        <w:t xml:space="preserve">ARDS: dexamethasone </w:t>
      </w:r>
      <w:r w:rsidR="007B09A7" w:rsidRPr="00633320">
        <w:t xml:space="preserve">20mg </w:t>
      </w:r>
      <w:r w:rsidRPr="00633320">
        <w:t>for five days followed by 10mg for five days</w:t>
      </w:r>
      <w:hyperlink w:anchor="_ENREF_39" w:tooltip="Villar, 2020 #21" w:history="1">
        <w:r w:rsidR="00782CBF" w:rsidRPr="00633320">
          <w:fldChar w:fldCharType="begin">
            <w:fldData xml:space="preserve">PEVuZE5vdGU+PENpdGU+PEF1dGhvcj5WaWxsYXI8L0F1dGhvcj48WWVhcj4yMDIwPC9ZZWFyPjxS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</w:fldData>
          </w:fldChar>
        </w:r>
        <w:r w:rsidR="00782CBF">
          <w:instrText xml:space="preserve"> ADDIN EN.CITE </w:instrText>
        </w:r>
        <w:r w:rsidR="00782CBF">
          <w:fldChar w:fldCharType="begin">
            <w:fldData xml:space="preserve">PEVuZE5vdGU+PENpdGU+PEF1dGhvcj5WaWxsYXI8L0F1dGhvcj48WWVhcj4yMDIwPC9ZZWFyPjxS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39</w:t>
        </w:r>
        <w:r w:rsidR="00782CBF" w:rsidRPr="00633320">
          <w:fldChar w:fldCharType="end"/>
        </w:r>
      </w:hyperlink>
    </w:p>
    <w:p w14:paraId="6A32B35F" w14:textId="21FD9710" w:rsidR="00F56CF4" w:rsidRPr="00633320" w:rsidRDefault="00F56CF4" w:rsidP="002D61DD">
      <w:pPr>
        <w:numPr>
          <w:ilvl w:val="0"/>
          <w:numId w:val="43"/>
        </w:numPr>
        <w:ind w:left="714" w:hanging="357"/>
        <w:contextualSpacing w:val="0"/>
      </w:pPr>
      <w:r w:rsidRPr="00633320">
        <w:t xml:space="preserve">Bacterial meningitis: dexamethasone </w:t>
      </w:r>
      <w:r w:rsidR="007B09A7" w:rsidRPr="00633320">
        <w:t xml:space="preserve">40mg </w:t>
      </w:r>
      <w:r w:rsidRPr="00633320">
        <w:t>daily for four days</w:t>
      </w:r>
      <w:hyperlink w:anchor="_ENREF_40" w:tooltip="Glimaker, 2016 #22" w:history="1">
        <w:r w:rsidR="00782CBF" w:rsidRPr="00633320">
          <w:fldChar w:fldCharType="begin">
            <w:fldData xml:space="preserve">PEVuZE5vdGU+PENpdGU+PEF1dGhvcj5HbGltYWtlcjwvQXV0aG9yPjxZZWFyPjIwMTY8L1llYXI+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</w:fldData>
          </w:fldChar>
        </w:r>
        <w:r w:rsidR="00782CBF">
          <w:instrText xml:space="preserve"> ADDIN EN.CITE </w:instrText>
        </w:r>
        <w:r w:rsidR="00782CBF">
          <w:fldChar w:fldCharType="begin">
            <w:fldData xml:space="preserve">PEVuZE5vdGU+PENpdGU+PEF1dGhvcj5HbGltYWtlcjwvQXV0aG9yPjxZZWFyPjIwMTY8L1llYXI+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40</w:t>
        </w:r>
        <w:r w:rsidR="00782CBF" w:rsidRPr="00633320">
          <w:fldChar w:fldCharType="end"/>
        </w:r>
      </w:hyperlink>
    </w:p>
    <w:p w14:paraId="36182D76" w14:textId="5C1EFB5A" w:rsidR="00F56CF4" w:rsidRPr="00633320" w:rsidRDefault="00F56CF4" w:rsidP="002D61DD">
      <w:pPr>
        <w:numPr>
          <w:ilvl w:val="0"/>
          <w:numId w:val="43"/>
        </w:numPr>
        <w:ind w:left="714" w:hanging="357"/>
        <w:contextualSpacing w:val="0"/>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41" w:tooltip="Thwaites, 2004 #23" w:history="1">
        <w:r w:rsidR="00782CBF" w:rsidRPr="00633320">
          <w:fldChar w:fldCharType="begin">
            <w:fldData xml:space="preserve">PEVuZE5vdGU+PENpdGU+PEF1dGhvcj5UaHdhaXRlczwvQXV0aG9yPjxZZWFyPjIwMDQ8L1llYXI+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</w:fldData>
          </w:fldChar>
        </w:r>
        <w:r w:rsidR="00782CBF">
          <w:instrText xml:space="preserve"> ADDIN EN.CITE </w:instrText>
        </w:r>
        <w:r w:rsidR="00782CBF">
          <w:fldChar w:fldCharType="begin">
            <w:fldData xml:space="preserve">PEVuZE5vdGU+PENpdGU+PEF1dGhvcj5UaHdhaXRlczwvQXV0aG9yPjxZZWFyPjIwMDQ8L1llYXI+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41</w:t>
        </w:r>
        <w:r w:rsidR="00782CBF" w:rsidRPr="00633320">
          <w:fldChar w:fldCharType="end"/>
        </w:r>
      </w:hyperlink>
    </w:p>
    <w:p w14:paraId="5894DB90" w14:textId="76673BA5" w:rsidR="00F56CF4" w:rsidRPr="00633320" w:rsidRDefault="00F56CF4" w:rsidP="002D61DD">
      <w:pPr>
        <w:numPr>
          <w:ilvl w:val="0"/>
          <w:numId w:val="43"/>
        </w:numPr>
        <w:ind w:left="714" w:hanging="357"/>
        <w:contextualSpacing w:val="0"/>
      </w:pPr>
      <w:r w:rsidRPr="00633320">
        <w:t xml:space="preserve">Rheumatoid arthritis flare: dexamethasone </w:t>
      </w:r>
      <w:r w:rsidR="007B09A7" w:rsidRPr="00633320">
        <w:t xml:space="preserve">120mg </w:t>
      </w:r>
      <w:r w:rsidRPr="00633320">
        <w:t>pulse therapy.</w:t>
      </w:r>
      <w:hyperlink w:anchor="_ENREF_42" w:tooltip="Sadra, 2014 #24" w:history="1">
        <w:r w:rsidR="00782CBF" w:rsidRPr="00633320">
          <w:fldChar w:fldCharType="begin">
            <w:fldData xml:space="preserve">PEVuZE5vdGU+PENpdGU+PEF1dGhvcj5TYWRyYTwvQXV0aG9yPjxZZWFyPjIwMTQ8L1llYXI+PFJl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</w:fldData>
          </w:fldChar>
        </w:r>
        <w:r w:rsidR="00782CBF">
          <w:instrText xml:space="preserve"> ADDIN EN.CITE </w:instrText>
        </w:r>
        <w:r w:rsidR="00782CBF">
          <w:fldChar w:fldCharType="begin">
            <w:fldData xml:space="preserve">PEVuZE5vdGU+PENpdGU+PEF1dGhvcj5TYWRyYTwvQXV0aG9yPjxZZWFyPjIwMTQ8L1llYXI+PFJl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42</w:t>
        </w:r>
        <w:r w:rsidR="00782CBF" w:rsidRPr="00633320">
          <w:fldChar w:fldCharType="end"/>
        </w:r>
      </w:hyperlink>
      <w:r w:rsidRPr="00633320">
        <w:t xml:space="preserve"> </w:t>
      </w:r>
    </w:p>
    <w:p w14:paraId="61B7F907" w14:textId="4C409A77" w:rsidR="00F56CF4" w:rsidRPr="00633320" w:rsidRDefault="00F56CF4" w:rsidP="002D61DD">
      <w:pPr>
        <w:numPr>
          <w:ilvl w:val="0"/>
          <w:numId w:val="43"/>
        </w:numPr>
        <w:ind w:left="714" w:hanging="357"/>
        <w:contextualSpacing w:val="0"/>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43" w:tooltip="van Woensel, 2003 #25" w:history="1">
        <w:r w:rsidR="00782CBF" w:rsidRPr="00633320">
          <w:fldChar w:fldCharType="begin">
            <w:fldData xml:space="preserve">PEVuZE5vdGU+PENpdGU+PEF1dGhvcj52YW4gV29lbnNlbDwvQXV0aG9yPjxZZWFyPjIwMDM8L1ll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</w:fldData>
          </w:fldChar>
        </w:r>
        <w:r w:rsidR="00782CBF">
          <w:instrText xml:space="preserve"> ADDIN EN.CITE </w:instrText>
        </w:r>
        <w:r w:rsidR="00782CBF">
          <w:fldChar w:fldCharType="begin">
            <w:fldData xml:space="preserve">PEVuZE5vdGU+PENpdGU+PEF1dGhvcj52YW4gV29lbnNlbDwvQXV0aG9yPjxZZWFyPjIwMDM8L1ll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43</w:t>
        </w:r>
        <w:r w:rsidR="00782CBF" w:rsidRPr="00633320">
          <w:fldChar w:fldCharType="end"/>
        </w:r>
      </w:hyperlink>
    </w:p>
    <w:p w14:paraId="69D979F3" w14:textId="096048A3" w:rsidR="00F56CF4" w:rsidRPr="00633320" w:rsidRDefault="00F56CF4" w:rsidP="00EE4A12">
      <w:pPr>
        <w:spacing w:after="120"/>
        <w:contextualSpacing w:val="0"/>
      </w:pPr>
    </w:p>
    <w:p w14:paraId="14D57B96" w14:textId="0065C5C2" w:rsidR="001653C3" w:rsidRPr="00763074" w:rsidRDefault="00456322" w:rsidP="00EE4A12">
      <w:pPr>
        <w:spacing w:after="120"/>
        <w:contextualSpacing w:val="0"/>
      </w:pPr>
      <w:r w:rsidRPr="00763074">
        <w:rPr>
          <w:b/>
        </w:rPr>
        <w:t>Sotrovimab:</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44" w:tooltip="Pinto, 2020 #39" w:history="1">
        <w:r w:rsidR="00782CBF">
          <w:fldChar w:fldCharType="begin">
            <w:fldData xml:space="preserve">PEVuZE5vdGU+PENpdGU+PEF1dGhvcj5QaW50bzwvQXV0aG9yPjxZZWFyPjIwMjA8L1llYXI+PFJl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</w:fldData>
          </w:fldChar>
        </w:r>
        <w:r w:rsidR="00782CBF">
          <w:instrText xml:space="preserve"> ADDIN EN.CITE </w:instrText>
        </w:r>
        <w:r w:rsidR="00782CBF">
          <w:fldChar w:fldCharType="begin">
            <w:fldData xml:space="preserve">PEVuZE5vdGU+PENpdGU+PEF1dGhvcj5QaW50bzwvQXV0aG9yPjxZZWFyPjIwMjA8L1llYXI+PFJl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</w:fldData>
          </w:fldChar>
        </w:r>
        <w:r w:rsidR="00782CBF">
          <w:instrText xml:space="preserve"> ADDIN EN.CITE.DATA </w:instrText>
        </w:r>
        <w:r w:rsidR="00782CBF">
          <w:fldChar w:fldCharType="end"/>
        </w:r>
        <w:r w:rsidR="00782CBF">
          <w:fldChar w:fldCharType="separate"/>
        </w:r>
        <w:r w:rsidR="00782CBF" w:rsidRPr="00782CBF">
          <w:rPr>
            <w:noProof/>
            <w:vertAlign w:val="superscript"/>
          </w:rPr>
          <w:t>44</w:t>
        </w:r>
        <w:r w:rsidR="00782CBF">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2CB8F60" w14:textId="69D81BD9" w:rsidR="001653C3" w:rsidRPr="00763074" w:rsidRDefault="001653C3" w:rsidP="00EE4A12">
      <w:pPr>
        <w:spacing w:after="120"/>
        <w:contextualSpacing w:val="0"/>
      </w:pPr>
      <w:r w:rsidRPr="00763074">
        <w:t>It is licenced in the UK for the treatment of COVID-19 in patients who do not require oxygen and are at high risk of developing severe disease</w:t>
      </w:r>
      <w:r w:rsidR="008F2EC2">
        <w:t xml:space="preserve"> (at a 500 mg dose)</w:t>
      </w:r>
      <w:r w:rsidRPr="00763074">
        <w:t>. The COMET-ICE trial, conducted in 583 such patients, showed that when given within five days of symptom onset it reduced the risk of hospitalisation by 85%, from 7% in the control group to 1% in the sotrovimab group.</w:t>
      </w:r>
      <w:hyperlink w:anchor="_ENREF_45" w:tooltip="Gupta, 2021 #40" w:history="1">
        <w:r w:rsidR="00782CBF">
          <w:fldChar w:fldCharType="begin">
            <w:fldData xml:space="preserve">PEVuZE5vdGU+PENpdGU+PEF1dGhvcj5HdXB0YTwvQXV0aG9yPjxZZWFyPjIwMjE8L1llYXI+PFJl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</w:fldData>
          </w:fldChar>
        </w:r>
        <w:r w:rsidR="00782CBF">
          <w:instrText xml:space="preserve"> ADDIN EN.CITE </w:instrText>
        </w:r>
        <w:r w:rsidR="00782CBF">
          <w:fldChar w:fldCharType="begin">
            <w:fldData xml:space="preserve">PEVuZE5vdGU+PENpdGU+PEF1dGhvcj5HdXB0YTwvQXV0aG9yPjxZZWFyPjIwMjE8L1llYXI+PFJl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</w:fldData>
          </w:fldChar>
        </w:r>
        <w:r w:rsidR="00782CBF">
          <w:instrText xml:space="preserve"> ADDIN EN.CITE.DATA </w:instrText>
        </w:r>
        <w:r w:rsidR="00782CBF">
          <w:fldChar w:fldCharType="end"/>
        </w:r>
        <w:r w:rsidR="00782CBF">
          <w:fldChar w:fldCharType="separate"/>
        </w:r>
        <w:r w:rsidR="00782CBF" w:rsidRPr="00782CBF">
          <w:rPr>
            <w:noProof/>
            <w:vertAlign w:val="superscript"/>
          </w:rPr>
          <w:t>45</w:t>
        </w:r>
        <w:r w:rsidR="00782CBF">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6" w:tooltip="National Institute for Health, 2021 #41" w:history="1">
        <w:r w:rsidR="00782CBF">
          <w:fldChar w:fldCharType="begin"/>
        </w:r>
        <w:r w:rsidR="00782CBF">
          <w:instrText xml:space="preserve"> ADDIN EN.CITE &lt;EndNote&gt;&lt;Cite&gt;&lt;Author&gt;National Institute for Health&lt;/Author&gt;&lt;Year&gt;2021&lt;/Year&gt;&lt;RecNum&gt;41&lt;/RecNum&gt;&lt;DisplayText&gt;&lt;style face="superscript"&gt;46&lt;/style&gt;&lt;/DisplayText&gt;&lt;record&gt;&lt;rec-number&gt;41&lt;/rec-number&gt;&lt;foreign-keys&gt;&lt;key app="EN" db-id="pxepd55fyfaestevss7xw5agr0xd2dt5zdvp" timestamp="1687515982"&gt;41&lt;/key&gt;&lt;/foreign-keys&gt;&lt;ref-type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782CBF">
          <w:fldChar w:fldCharType="separate"/>
        </w:r>
        <w:r w:rsidR="00782CBF" w:rsidRPr="00782CBF">
          <w:rPr>
            <w:noProof/>
            <w:vertAlign w:val="superscript"/>
          </w:rPr>
          <w:t>46</w:t>
        </w:r>
        <w:r w:rsidR="00782CBF">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26480E13" w14:textId="5DDF98EE" w:rsidR="001653C3" w:rsidRPr="00763074" w:rsidRDefault="001653C3" w:rsidP="00EE4A12">
      <w:pPr>
        <w:spacing w:after="120"/>
        <w:contextualSpacing w:val="0"/>
      </w:pPr>
      <w:r w:rsidRPr="00763074">
        <w:lastRenderedPageBreak/>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7" w:tooltip="Wilhelm, 2021 #42" w:history="1">
        <w:r w:rsidR="00782CBF">
          <w:fldChar w:fldCharType="begin"/>
        </w:r>
        <w:r w:rsidR="00782CBF">
          <w:instrText xml:space="preserve"> ADDIN EN.CITE &lt;EndNote&gt;&lt;Cite&gt;&lt;Author&gt;Wilhelm&lt;/Author&gt;&lt;Year&gt;2021&lt;/Year&gt;&lt;RecNum&gt;42&lt;/RecNum&gt;&lt;DisplayText&gt;&lt;style face="superscript"&gt;47&lt;/style&gt;&lt;/DisplayText&gt;&lt;record&gt;&lt;rec-number&gt;42&lt;/rec-number&gt;&lt;foreign-keys&gt;&lt;key app="EN" db-id="pxepd55fyfaestevss7xw5agr0xd2dt5zdvp" timestamp="1687515982"&gt;42&lt;/key&gt;&lt;/foreign-keys&gt;&lt;ref-type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782CBF">
          <w:fldChar w:fldCharType="separate"/>
        </w:r>
        <w:r w:rsidR="00782CBF" w:rsidRPr="00782CBF">
          <w:rPr>
            <w:noProof/>
            <w:vertAlign w:val="superscript"/>
          </w:rPr>
          <w:t>47</w:t>
        </w:r>
        <w:r w:rsidR="00782CBF">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PFJlY051bT40MzwvUmVjTnVtPjxEaXNwbGF5VGV4dD48c3R5bGUgZmFjZT0ic3VwZXJzY3JpcHQi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</w:fldData>
        </w:fldChar>
      </w:r>
      <w:r w:rsidR="00782CBF">
        <w:instrText xml:space="preserve"> ADDIN EN.CITE </w:instrText>
      </w:r>
      <w:r w:rsidR="00782CBF">
        <w:fldChar w:fldCharType="begin">
          <w:fldData xml:space="preserve">PEVuZE5vdGU+PENpdGU+PEF1dGhvcj5DYXRoY2FydDwvQXV0aG9yPjxZZWFyPjIwMjE8L1llYXI+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</w:fldData>
        </w:fldChar>
      </w:r>
      <w:r w:rsidR="00782CBF">
        <w:instrText xml:space="preserve"> ADDIN EN.CITE.DATA </w:instrText>
      </w:r>
      <w:r w:rsidR="00782CBF">
        <w:fldChar w:fldCharType="end"/>
      </w:r>
      <w:r w:rsidR="00763074">
        <w:fldChar w:fldCharType="separate"/>
      </w:r>
      <w:hyperlink w:anchor="_ENREF_48" w:tooltip="Cathcart, 2021 #43" w:history="1">
        <w:r w:rsidR="00782CBF" w:rsidRPr="00782CBF">
          <w:rPr>
            <w:noProof/>
            <w:vertAlign w:val="superscript"/>
          </w:rPr>
          <w:t>48</w:t>
        </w:r>
      </w:hyperlink>
      <w:r w:rsidR="00782CBF" w:rsidRPr="00782CBF">
        <w:rPr>
          <w:noProof/>
          <w:vertAlign w:val="superscript"/>
        </w:rPr>
        <w:t>,</w:t>
      </w:r>
      <w:hyperlink w:anchor="_ENREF_49" w:tooltip="Cao, 2021 #44" w:history="1">
        <w:r w:rsidR="00782CBF" w:rsidRPr="00782CBF">
          <w:rPr>
            <w:noProof/>
            <w:vertAlign w:val="superscript"/>
          </w:rPr>
          <w:t>49</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50" w:tooltip="GlaxoSmithKline, 2021 #45" w:history="1">
        <w:r w:rsidR="00782CBF">
          <w:fldChar w:fldCharType="begin"/>
        </w:r>
        <w:r w:rsidR="00782CBF">
          <w:instrText xml:space="preserve"> ADDIN EN.CITE &lt;EndNote&gt;&lt;Cite&gt;&lt;Author&gt;GlaxoSmithKline&lt;/Author&gt;&lt;Year&gt;2021&lt;/Year&gt;&lt;RecNum&gt;45&lt;/RecNum&gt;&lt;DisplayText&gt;&lt;style face="superscript"&gt;50&lt;/style&gt;&lt;/DisplayText&gt;&lt;record&gt;&lt;rec-number&gt;45&lt;/rec-number&gt;&lt;foreign-keys&gt;&lt;key app="EN" db-id="pxepd55fyfaestevss7xw5agr0xd2dt5zdvp" timestamp="1687515982"&gt;45&lt;/key&gt;&lt;/foreign-keys&gt;&lt;ref-type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782CBF">
          <w:fldChar w:fldCharType="separate"/>
        </w:r>
        <w:r w:rsidR="00782CBF" w:rsidRPr="00782CBF">
          <w:rPr>
            <w:noProof/>
            <w:vertAlign w:val="superscript"/>
          </w:rPr>
          <w:t>50</w:t>
        </w:r>
        <w:r w:rsidR="00782CBF">
          <w:fldChar w:fldCharType="end"/>
        </w:r>
      </w:hyperlink>
      <w:r w:rsidR="00181280">
        <w:t xml:space="preserve"> These pharmacodynamics and pharmacokinetic considerations </w:t>
      </w:r>
      <w:r w:rsidR="00715F95">
        <w:t>underlie</w:t>
      </w:r>
      <w:r w:rsidR="00181280">
        <w:t xml:space="preserve">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7C7BBD63" w14:textId="2130D8C3" w:rsidR="00052E11" w:rsidRDefault="00052E11" w:rsidP="00EE4A12">
      <w:pPr>
        <w:autoSpaceDE/>
        <w:autoSpaceDN/>
        <w:adjustRightInd/>
        <w:spacing w:after="120"/>
        <w:contextualSpacing w:val="0"/>
      </w:pPr>
      <w:r w:rsidRPr="009B53F7">
        <w:rPr>
          <w:b/>
          <w:bCs w:val="0"/>
        </w:rPr>
        <w:t xml:space="preserve">Baloxavir </w:t>
      </w:r>
      <w:r>
        <w:rPr>
          <w:b/>
          <w:bCs w:val="0"/>
        </w:rPr>
        <w:t>m</w:t>
      </w:r>
      <w:r w:rsidRPr="009B53F7">
        <w:rPr>
          <w:b/>
          <w:bCs w:val="0"/>
        </w:rPr>
        <w:t>arboxi</w:t>
      </w:r>
      <w:r>
        <w:rPr>
          <w:b/>
          <w:bCs w:val="0"/>
        </w:rPr>
        <w:t xml:space="preserve">l: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2F4E55AF" w14:textId="61339F63" w:rsidR="00052E11" w:rsidRDefault="00052E11" w:rsidP="00EE4A12">
      <w:pPr>
        <w:autoSpaceDE/>
        <w:autoSpaceDN/>
        <w:adjustRightInd/>
        <w:spacing w:after="120"/>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1EC209D2" w14:textId="672CC9EC" w:rsidR="00052E11" w:rsidRPr="007D5DB4" w:rsidRDefault="00052E11" w:rsidP="00EE4A12">
      <w:pPr>
        <w:autoSpaceDE/>
        <w:autoSpaceDN/>
        <w:adjustRightInd/>
        <w:spacing w:after="120"/>
        <w:contextualSpacing w:val="0"/>
      </w:pPr>
      <w:r>
        <w:rPr>
          <w:b/>
          <w:bCs w:val="0"/>
        </w:rPr>
        <w:t xml:space="preserve">Oseltamivir: </w:t>
      </w:r>
      <w:r w:rsidRPr="007D5DB4">
        <w:t xml:space="preserve">The </w:t>
      </w:r>
      <w:r>
        <w:t xml:space="preserve">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w:t>
      </w:r>
      <w:r w:rsidR="00715F95">
        <w:t>clinicians</w:t>
      </w:r>
      <w:r>
        <w:t xml:space="preserve"> would welcome such a trial.</w:t>
      </w:r>
      <w:r>
        <w:fldChar w:fldCharType="begin"/>
      </w:r>
      <w:r w:rsidR="00782CBF">
        <w:instrText xml:space="preserve"> ADDIN EN.CITE &lt;EndNote&gt;&lt;Cite&gt;&lt;Author&gt;Bradbury&lt;/Author&gt;&lt;Year&gt;2018&lt;/Year&gt;&lt;RecNum&gt;53&lt;/RecNum&gt;&lt;DisplayText&gt;&lt;style face="superscript"&gt;17,51&lt;/style&gt;&lt;/DisplayText&gt;&lt;record&gt;&lt;rec-number&gt;53&lt;/rec-number&gt;&lt;foreign-keys&gt;&lt;key app="EN" db-id="pxepd55fyfaestevss7xw5agr0xd2dt5zdvp" timestamp="1687515982"&gt;53&lt;/key&gt;&lt;/foreign-keys&gt;&lt;ref-type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Sciences&lt;/Author&gt;&lt;Year&gt;2015&lt;/Year&gt;&lt;RecNum&gt;54&lt;/RecNum&gt;&lt;record&gt;&lt;rec-number&gt;54&lt;/rec-number&gt;&lt;foreign-keys&gt;&lt;key app="EN" db-id="pxepd55fyfaestevss7xw5agr0xd2dt5zdvp" timestamp="1687515982"&gt;54&lt;/key&gt;&lt;/foreign-keys&gt;&lt;ref-type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17" w:tooltip="Academy of Medical Sciences, 2015 #54" w:history="1">
        <w:r w:rsidR="00782CBF" w:rsidRPr="00782CBF">
          <w:rPr>
            <w:noProof/>
            <w:vertAlign w:val="superscript"/>
          </w:rPr>
          <w:t>17</w:t>
        </w:r>
      </w:hyperlink>
      <w:r w:rsidR="00782CBF" w:rsidRPr="00782CBF">
        <w:rPr>
          <w:noProof/>
          <w:vertAlign w:val="superscript"/>
        </w:rPr>
        <w:t>,</w:t>
      </w:r>
      <w:hyperlink w:anchor="_ENREF_51" w:tooltip="Bradbury, 2018 #53" w:history="1">
        <w:r w:rsidR="00782CBF" w:rsidRPr="00782CBF">
          <w:rPr>
            <w:noProof/>
            <w:vertAlign w:val="superscript"/>
          </w:rPr>
          <w:t>51</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113884B7" w14:textId="2CC09DE4" w:rsidR="00A86BD1" w:rsidRPr="00633320" w:rsidRDefault="00B4591A" w:rsidP="00DB1708">
      <w:pPr>
        <w:pStyle w:val="Heading2"/>
      </w:pPr>
      <w:bookmarkStart w:id="985" w:name="_Toc97376115"/>
      <w:bookmarkStart w:id="986" w:name="_Toc36962158"/>
      <w:bookmarkStart w:id="987" w:name="_Toc36962222"/>
      <w:bookmarkStart w:id="988" w:name="_Toc37064437"/>
      <w:bookmarkStart w:id="989" w:name="_Toc37107086"/>
      <w:bookmarkStart w:id="990" w:name="_Toc37107324"/>
      <w:bookmarkStart w:id="991" w:name="_Ref34817979"/>
      <w:bookmarkStart w:id="992" w:name="_Toc37107325"/>
      <w:bookmarkStart w:id="993" w:name="_Toc38099279"/>
      <w:bookmarkStart w:id="994" w:name="_Toc44674876"/>
      <w:bookmarkStart w:id="995" w:name="_Toc137835537"/>
      <w:bookmarkStart w:id="996" w:name="_Toc142042587"/>
      <w:bookmarkStart w:id="997" w:name="_Toc246777109"/>
      <w:bookmarkStart w:id="998" w:name="_Ref247428675"/>
      <w:bookmarkStart w:id="999" w:name="_Ref247429975"/>
      <w:bookmarkEnd w:id="985"/>
      <w:bookmarkEnd w:id="986"/>
      <w:bookmarkEnd w:id="987"/>
      <w:bookmarkEnd w:id="988"/>
      <w:bookmarkEnd w:id="989"/>
      <w:bookmarkEnd w:id="990"/>
      <w:r w:rsidRPr="00633320">
        <w:lastRenderedPageBreak/>
        <w:t>A</w:t>
      </w:r>
      <w:r w:rsidR="00A86BD1" w:rsidRPr="00633320">
        <w:t xml:space="preserve">ppendix </w:t>
      </w:r>
      <w:r w:rsidR="00265B14" w:rsidRPr="00633320">
        <w:t>2</w:t>
      </w:r>
      <w:r w:rsidR="004D7874" w:rsidRPr="00633320">
        <w:t>:</w:t>
      </w:r>
      <w:r w:rsidR="00A86BD1" w:rsidRPr="00633320">
        <w:t xml:space="preserve"> Drug specific contraindications</w:t>
      </w:r>
      <w:bookmarkEnd w:id="991"/>
      <w:r w:rsidR="00BB4FC7" w:rsidRPr="00633320">
        <w:t xml:space="preserve"> and cautions</w:t>
      </w:r>
      <w:bookmarkEnd w:id="992"/>
      <w:bookmarkEnd w:id="993"/>
      <w:bookmarkEnd w:id="994"/>
      <w:bookmarkEnd w:id="995"/>
      <w:bookmarkEnd w:id="996"/>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4649668C" w:rsidR="00D50026" w:rsidRDefault="00D50026" w:rsidP="00D50026">
      <w:pPr>
        <w:pStyle w:val="ListParagraph"/>
        <w:numPr>
          <w:ilvl w:val="0"/>
          <w:numId w:val="16"/>
        </w:numPr>
      </w:pPr>
      <w:r>
        <w:t xml:space="preserve">Patients with suspected or confirmed influenza co-infection are not eligible for the high-dose dexamethasone </w:t>
      </w:r>
      <w:r w:rsidR="00715F95">
        <w:t>comparison</w:t>
      </w:r>
      <w:r>
        <w:t xml:space="preserve"> for COVID-19 (Randomisation </w:t>
      </w:r>
      <w:r w:rsidR="003C491C">
        <w:t xml:space="preserve">part </w:t>
      </w:r>
      <w:r>
        <w:t xml:space="preserve">E). </w:t>
      </w:r>
    </w:p>
    <w:p w14:paraId="3520E55C" w14:textId="08EFDC09" w:rsidR="00F47C60" w:rsidRDefault="00052E11" w:rsidP="00D50026">
      <w:pPr>
        <w:pStyle w:val="ListParagraph"/>
        <w:numPr>
          <w:ilvl w:val="0"/>
          <w:numId w:val="16"/>
        </w:numPr>
      </w:pPr>
      <w:r>
        <w:t xml:space="preserve">Patients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6413454B" w14:textId="14DB2A5A" w:rsidR="007A6A3F" w:rsidRDefault="007A6A3F" w:rsidP="00D50026">
      <w:pPr>
        <w:pStyle w:val="ListParagraph"/>
        <w:numPr>
          <w:ilvl w:val="0"/>
          <w:numId w:val="16"/>
        </w:numPr>
      </w:pPr>
      <w:del w:id="1000" w:author="Leon Peto" w:date="2023-09-14T23:11:00Z">
        <w:r w:rsidDel="0063784F">
          <w:delText>Current use of</w:delText>
        </w:r>
      </w:del>
      <w:ins w:id="1001" w:author="Leon Peto" w:date="2023-09-14T23:11:00Z">
        <w:r w:rsidR="0063784F">
          <w:t>Patients currently using</w:t>
        </w:r>
      </w:ins>
      <w:r>
        <w:t xml:space="preserve"> Paxlovid, ritonavir</w:t>
      </w:r>
      <w:ins w:id="1002" w:author="Leon Peto" w:date="2023-09-14T23:29:00Z">
        <w:r w:rsidR="00F665BF">
          <w:t>, clarithromycin, erythromycin,</w:t>
        </w:r>
      </w:ins>
      <w:r>
        <w:t xml:space="preserve"> or other potent CYP3A</w:t>
      </w:r>
      <w:ins w:id="1003" w:author="Leon Peto" w:date="2023-09-14T23:12:00Z">
        <w:r w:rsidR="0063784F">
          <w:t>4</w:t>
        </w:r>
      </w:ins>
      <w:r>
        <w:t xml:space="preserve"> inhibitors</w:t>
      </w:r>
      <w:ins w:id="1004" w:author="Leon Peto" w:date="2023-09-14T23:11:00Z">
        <w:r w:rsidR="0063784F">
          <w:t xml:space="preserve"> are exclude</w:t>
        </w:r>
      </w:ins>
      <w:ins w:id="1005" w:author="Leon Peto" w:date="2023-09-14T23:12:00Z">
        <w:r w:rsidR="0063784F">
          <w:t>d</w:t>
        </w:r>
      </w:ins>
      <w:ins w:id="1006" w:author="Leon Peto" w:date="2023-09-14T23:11:00Z">
        <w:r w:rsidR="00E0148C">
          <w:t xml:space="preserve"> from the high-</w:t>
        </w:r>
        <w:r w:rsidR="0063784F">
          <w:t>dose corticosteroid comparison</w:t>
        </w:r>
      </w:ins>
      <w:ins w:id="1007" w:author="Leon Peto" w:date="2023-09-14T23:27:00Z">
        <w:r w:rsidR="00E0148C">
          <w:t xml:space="preserve"> for COVID-19 (Randomisation part E)</w:t>
        </w:r>
      </w:ins>
      <w:r>
        <w:t>.</w:t>
      </w: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22376EFC" w:rsidR="0089021C" w:rsidRDefault="0089021C" w:rsidP="0089021C">
      <w:pPr>
        <w:pStyle w:val="ListParagraph"/>
        <w:numPr>
          <w:ilvl w:val="0"/>
          <w:numId w:val="51"/>
        </w:numPr>
        <w:rPr>
          <w:ins w:id="1008" w:author="Leon Peto" w:date="2023-09-14T23:12:00Z"/>
        </w:rPr>
      </w:pPr>
      <w:r>
        <w:t>Other immunomodulatory therapies are not contraindicated, but investigators should consider the total burden of therapy (eg, combining IL-6 receptor antagonist therapy with high-dose dexamethasone).</w:t>
      </w:r>
    </w:p>
    <w:p w14:paraId="43A97DF5" w14:textId="37C58708" w:rsidR="0063784F" w:rsidRDefault="0063784F" w:rsidP="0089021C">
      <w:pPr>
        <w:pStyle w:val="ListParagraph"/>
        <w:numPr>
          <w:ilvl w:val="0"/>
          <w:numId w:val="51"/>
        </w:numPr>
      </w:pPr>
      <w:ins w:id="1009" w:author="Leon Peto" w:date="2023-09-14T23:12:00Z">
        <w:r>
          <w:t>Use of potent CYP3A4 inhibitors (including clarithromycin and erythromycin) is not contraindicated with low dose corticosteroids, but investigators should consider the possible risk of increased corticosteroid side-effects with co-administration. Note that azithromycin, an alternative macrolide antibiotic used in the treatment of CAP, is not a potent CYP3A4 inhibitor.</w:t>
        </w:r>
      </w:ins>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2C97305F" w14:textId="77777777" w:rsidR="005A3F60" w:rsidRDefault="005A3F60" w:rsidP="00052E11">
      <w:pPr>
        <w:autoSpaceDE/>
        <w:autoSpaceDN/>
        <w:adjustRightInd/>
        <w:contextualSpacing w:val="0"/>
        <w:rPr>
          <w:b/>
          <w:bCs w:val="0"/>
        </w:rPr>
      </w:pPr>
    </w:p>
    <w:p w14:paraId="1A707346" w14:textId="168FFADA" w:rsidR="00052E11" w:rsidRDefault="00052E11" w:rsidP="00052E11">
      <w:pPr>
        <w:autoSpaceDE/>
        <w:autoSpaceDN/>
        <w:adjustRightInd/>
        <w:contextualSpacing w:val="0"/>
        <w:rPr>
          <w:b/>
          <w:bCs w:val="0"/>
        </w:rPr>
      </w:pPr>
      <w:r w:rsidRPr="009B53F7">
        <w:rPr>
          <w:b/>
          <w:bCs w:val="0"/>
        </w:rPr>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DB1708">
      <w:pPr>
        <w:pStyle w:val="Heading2"/>
      </w:pPr>
      <w:bookmarkStart w:id="1010" w:name="_Toc38099280"/>
      <w:bookmarkStart w:id="1011" w:name="_Ref50472190"/>
      <w:bookmarkStart w:id="1012" w:name="_Ref53515449"/>
      <w:bookmarkStart w:id="1013" w:name="_Toc44674877"/>
      <w:bookmarkStart w:id="1014" w:name="_Toc137835538"/>
      <w:bookmarkStart w:id="1015" w:name="_Toc142042588"/>
      <w:bookmarkStart w:id="1016" w:name="_Toc37107326"/>
      <w:r w:rsidRPr="00633320">
        <w:lastRenderedPageBreak/>
        <w:t xml:space="preserve">Appendix </w:t>
      </w:r>
      <w:r w:rsidR="004D7874" w:rsidRPr="00633320">
        <w:t>3</w:t>
      </w:r>
      <w:r w:rsidR="00DB6908" w:rsidRPr="00633320">
        <w:t>: Paediatric dosing information</w:t>
      </w:r>
      <w:bookmarkEnd w:id="1010"/>
      <w:bookmarkEnd w:id="1011"/>
      <w:bookmarkEnd w:id="1012"/>
      <w:bookmarkEnd w:id="1013"/>
      <w:bookmarkEnd w:id="1014"/>
      <w:bookmarkEnd w:id="1015"/>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1017"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1F4CF3B0" w14:textId="77777777" w:rsidR="00BF158F" w:rsidRDefault="00BF158F">
      <w:pPr>
        <w:autoSpaceDE/>
        <w:autoSpaceDN/>
        <w:adjustRightInd/>
        <w:contextualSpacing w:val="0"/>
        <w:jc w:val="left"/>
        <w:rPr>
          <w:b/>
          <w:color w:val="auto"/>
        </w:rPr>
      </w:pPr>
      <w:bookmarkStart w:id="1018" w:name="_Toc44674878"/>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3D71CFF3" w14:textId="1028BFF5" w:rsidR="00CF37F5" w:rsidRDefault="00CF37F5" w:rsidP="008D3971">
      <w:pPr>
        <w:autoSpaceDE/>
        <w:autoSpaceDN/>
        <w:adjustRightInd/>
        <w:contextualSpacing w:val="0"/>
        <w:jc w:val="left"/>
      </w:pPr>
      <w:r w:rsidRPr="00A02606">
        <w:rPr>
          <w:sz w:val="20"/>
          <w:szCs w:val="20"/>
          <w:vertAlign w:val="superscript"/>
        </w:rPr>
        <w:t xml:space="preserve">b </w:t>
      </w:r>
      <w:r w:rsidRPr="00A02606">
        <w:rPr>
          <w:sz w:val="20"/>
          <w:szCs w:val="20"/>
        </w:rPr>
        <w:t>10 days if immunocompromised</w:t>
      </w:r>
    </w:p>
    <w:p w14:paraId="24D0003E" w14:textId="23190E68" w:rsidR="00CE1EB5" w:rsidRPr="00633320" w:rsidRDefault="00CE1EB5" w:rsidP="00DB1708">
      <w:pPr>
        <w:pStyle w:val="Heading2"/>
      </w:pPr>
      <w:bookmarkStart w:id="1019" w:name="_Toc137835539"/>
      <w:bookmarkStart w:id="1020" w:name="_Toc142042589"/>
      <w:r w:rsidRPr="00633320">
        <w:lastRenderedPageBreak/>
        <w:t xml:space="preserve">Appendix </w:t>
      </w:r>
      <w:r w:rsidR="007632CA">
        <w:t>4</w:t>
      </w:r>
      <w:r w:rsidRPr="00633320">
        <w:t xml:space="preserve">: </w:t>
      </w:r>
      <w:r>
        <w:t>Use of IMPs in pregnant and breastfeeding women</w:t>
      </w:r>
      <w:bookmarkEnd w:id="1019"/>
      <w:bookmarkEnd w:id="1020"/>
    </w:p>
    <w:p w14:paraId="584A3C42" w14:textId="0A56A724" w:rsidR="00BE4757" w:rsidRPr="00633320" w:rsidRDefault="00BE4757" w:rsidP="00BE4757">
      <w:r w:rsidRPr="00633320">
        <w:t xml:space="preserve">All trial drugs (except </w:t>
      </w:r>
      <w:r w:rsidR="005A3F60">
        <w:t>sotrovimab</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r w:rsidR="005A3F60">
        <w:t xml:space="preserve"> </w:t>
      </w:r>
      <w:r w:rsidR="005E6356">
        <w:t>The potential inclusion of any pregnant women should be discussed with a consultant obstetrician (or obstetric physician) and a</w:t>
      </w:r>
      <w:r w:rsidR="005A3F60">
        <w:t>ll consent discussions should be documented in the medical records.</w:t>
      </w:r>
      <w:r w:rsidR="00760FBD" w:rsidRPr="00760FBD">
        <w:t xml:space="preserve"> </w:t>
      </w:r>
      <w:r w:rsidR="00760FBD">
        <w:t>Region-specific exclusions relating to pregnancy and breastfeeding are given in Appendix 6.</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2DA2296F"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2" w:tooltip="Tam, 2011 #55" w:history="1">
        <w:r w:rsidR="00782CBF" w:rsidRPr="00633320">
          <w:fldChar w:fldCharType="begin">
            <w:fldData xml:space="preserve">PEVuZE5vdGU+PENpdGU+PEF1dGhvcj5UYW08L0F1dGhvcj48WWVhcj4yMDExPC9ZZWFyPjxSZWNO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</w:fldData>
          </w:fldChar>
        </w:r>
        <w:r w:rsidR="00782CBF">
          <w:instrText xml:space="preserve"> ADDIN EN.CITE </w:instrText>
        </w:r>
        <w:r w:rsidR="00782CBF">
          <w:fldChar w:fldCharType="begin">
            <w:fldData xml:space="preserve">PEVuZE5vdGU+PENpdGU+PEF1dGhvcj5UYW08L0F1dGhvcj48WWVhcj4yMDExPC9ZZWFyPjxSZWNO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52-54</w:t>
        </w:r>
        <w:r w:rsidR="00782CB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5" w:tooltip="Flint, 2016 #58" w:history="1">
        <w:r w:rsidR="00782CBF" w:rsidRPr="00633320">
          <w:fldChar w:fldCharType="begin">
            <w:fldData xml:space="preserve">PEVuZE5vdGU+PENpdGU+PEF1dGhvcj5GbGludDwvQXV0aG9yPjxZZWFyPjIwMTY8L1llYXI+PFJl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</w:fldData>
          </w:fldChar>
        </w:r>
        <w:r w:rsidR="00782CBF">
          <w:instrText xml:space="preserve"> ADDIN EN.CITE </w:instrText>
        </w:r>
        <w:r w:rsidR="00782CBF">
          <w:fldChar w:fldCharType="begin">
            <w:fldData xml:space="preserve">PEVuZE5vdGU+PENpdGU+PEF1dGhvcj5GbGludDwvQXV0aG9yPjxZZWFyPjIwMTY8L1llYXI+PFJl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55</w:t>
        </w:r>
        <w:r w:rsidR="00782CB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5" w:tooltip="Flint, 2016 #58" w:history="1">
        <w:r w:rsidR="00782CBF" w:rsidRPr="00633320">
          <w:fldChar w:fldCharType="begin">
            <w:fldData xml:space="preserve">PEVuZE5vdGU+PENpdGU+PEF1dGhvcj5GbGludDwvQXV0aG9yPjxZZWFyPjIwMTY8L1llYXI+PFJl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</w:fldData>
          </w:fldChar>
        </w:r>
        <w:r w:rsidR="00782CBF">
          <w:instrText xml:space="preserve"> ADDIN EN.CITE </w:instrText>
        </w:r>
        <w:r w:rsidR="00782CBF">
          <w:fldChar w:fldCharType="begin">
            <w:fldData xml:space="preserve">PEVuZE5vdGU+PENpdGU+PEF1dGhvcj5GbGludDwvQXV0aG9yPjxZZWFyPjIwMTY8L1llYXI+PFJl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</w:fldData>
          </w:fldChar>
        </w:r>
        <w:r w:rsidR="00782CBF">
          <w:instrText xml:space="preserve"> ADDIN EN.CITE.DATA </w:instrText>
        </w:r>
        <w:r w:rsidR="00782CBF">
          <w:fldChar w:fldCharType="end"/>
        </w:r>
        <w:r w:rsidR="00782CBF" w:rsidRPr="00633320">
          <w:fldChar w:fldCharType="separate"/>
        </w:r>
        <w:r w:rsidR="00782CBF" w:rsidRPr="00782CBF">
          <w:rPr>
            <w:noProof/>
            <w:vertAlign w:val="superscript"/>
          </w:rPr>
          <w:t>55</w:t>
        </w:r>
        <w:r w:rsidR="00782CBF"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631831C2"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xml:space="preserve">, and </w:t>
      </w:r>
      <w:r w:rsidR="00715F95">
        <w:t>baloxavir</w:t>
      </w:r>
      <w:r>
        <w:t xml:space="preserve">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DB1708">
      <w:pPr>
        <w:pStyle w:val="Heading2"/>
      </w:pPr>
      <w:bookmarkStart w:id="1021" w:name="_Toc137835540"/>
      <w:bookmarkStart w:id="1022" w:name="_Toc142042590"/>
      <w:r w:rsidRPr="00633320">
        <w:lastRenderedPageBreak/>
        <w:t xml:space="preserve">Appendix </w:t>
      </w:r>
      <w:r w:rsidR="00E67655">
        <w:t>5</w:t>
      </w:r>
      <w:r w:rsidRPr="00633320">
        <w:t>: Organisational Structure and Responsibilities</w:t>
      </w:r>
      <w:bookmarkEnd w:id="997"/>
      <w:bookmarkEnd w:id="998"/>
      <w:bookmarkEnd w:id="999"/>
      <w:bookmarkEnd w:id="1016"/>
      <w:bookmarkEnd w:id="1017"/>
      <w:bookmarkEnd w:id="1018"/>
      <w:bookmarkEnd w:id="1021"/>
      <w:bookmarkEnd w:id="1022"/>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1023" w:name="_Toc266112760"/>
      <w:bookmarkStart w:id="1024" w:name="_Toc267579323"/>
      <w:bookmarkStart w:id="1025" w:name="_Toc268860992"/>
      <w:bookmarkEnd w:id="1023"/>
      <w:bookmarkEnd w:id="1024"/>
      <w:bookmarkEnd w:id="1025"/>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49A64E6A" w:rsidR="00F431AF" w:rsidRPr="00633320" w:rsidRDefault="009A510F" w:rsidP="00105DCF">
            <w:pPr>
              <w:rPr>
                <w:sz w:val="20"/>
              </w:rPr>
            </w:pPr>
            <w:r w:rsidRPr="00633320">
              <w:rPr>
                <w:sz w:val="20"/>
              </w:rPr>
              <w:t xml:space="preserve">Kenneth Baillie (Scotland Lead), </w:t>
            </w:r>
            <w:ins w:id="1026" w:author="Leon Peto" w:date="2023-08-04T11:40:00Z">
              <w:r w:rsidR="00A650E8">
                <w:rPr>
                  <w:sz w:val="20"/>
                </w:rPr>
                <w:t xml:space="preserve">Marc Bonten, </w:t>
              </w:r>
            </w:ins>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xml:space="preserve">, Guy Thwaites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4C35258"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922"/>
      <w:bookmarkEnd w:id="923"/>
    </w:tbl>
    <w:p w14:paraId="32642703" w14:textId="4D660BFE" w:rsidR="002573E2" w:rsidRDefault="002573E2" w:rsidP="000C6882">
      <w:pPr>
        <w:pStyle w:val="EndNoteBibliography"/>
        <w:spacing w:after="240"/>
      </w:pPr>
    </w:p>
    <w:p w14:paraId="7FDB989C" w14:textId="0B81E755" w:rsidR="002573E2" w:rsidRDefault="002573E2" w:rsidP="002573E2">
      <w:pPr>
        <w:pStyle w:val="Heading2"/>
        <w:rPr>
          <w:noProof/>
        </w:rPr>
      </w:pPr>
      <w:bookmarkStart w:id="1027" w:name="_Ref140680300"/>
      <w:bookmarkStart w:id="1028" w:name="_Toc142042591"/>
      <w:r w:rsidRPr="002573E2">
        <w:lastRenderedPageBreak/>
        <w:t xml:space="preserve">Appendix 6: Eligibility by Trial Region, Age, and Pregnancy/Breastfeeding </w:t>
      </w:r>
      <w:r w:rsidR="00C076CC">
        <w:t>S</w:t>
      </w:r>
      <w:r w:rsidRPr="002573E2">
        <w:t>tatus</w:t>
      </w:r>
      <w:bookmarkEnd w:id="1027"/>
      <w:bookmarkEnd w:id="1028"/>
    </w:p>
    <w:p w14:paraId="4F090686" w14:textId="77777777" w:rsidR="002573E2" w:rsidRDefault="002573E2" w:rsidP="002573E2"/>
    <w:tbl>
      <w:tblPr>
        <w:tblW w:w="96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1542"/>
        <w:gridCol w:w="1517"/>
        <w:gridCol w:w="657"/>
        <w:gridCol w:w="529"/>
        <w:gridCol w:w="761"/>
        <w:gridCol w:w="833"/>
        <w:gridCol w:w="995"/>
        <w:gridCol w:w="1150"/>
        <w:gridCol w:w="783"/>
        <w:gridCol w:w="839"/>
      </w:tblGrid>
      <w:tr w:rsidR="00346399" w14:paraId="45A0CF05" w14:textId="77777777" w:rsidTr="00A5535B">
        <w:tc>
          <w:tcPr>
            <w:tcW w:w="1636" w:type="dxa"/>
            <w:tcMar>
              <w:top w:w="0" w:type="dxa"/>
              <w:left w:w="108" w:type="dxa"/>
              <w:bottom w:w="0" w:type="dxa"/>
              <w:right w:w="108" w:type="dxa"/>
            </w:tcMar>
            <w:vAlign w:val="center"/>
            <w:hideMark/>
          </w:tcPr>
          <w:p w14:paraId="7A94079A" w14:textId="77777777" w:rsidR="00A650E8" w:rsidRPr="002573E2" w:rsidRDefault="00A650E8" w:rsidP="00346399">
            <w:pPr>
              <w:jc w:val="center"/>
              <w:rPr>
                <w:b/>
                <w:bCs w:val="0"/>
                <w:color w:val="auto"/>
                <w:sz w:val="20"/>
                <w:szCs w:val="18"/>
                <w:lang w:val="en-US"/>
              </w:rPr>
            </w:pPr>
            <w:r w:rsidRPr="002573E2">
              <w:rPr>
                <w:b/>
                <w:bCs w:val="0"/>
                <w:sz w:val="20"/>
                <w:szCs w:val="18"/>
                <w:lang w:val="en-US"/>
              </w:rPr>
              <w:t>Condition</w:t>
            </w:r>
          </w:p>
        </w:tc>
        <w:tc>
          <w:tcPr>
            <w:tcW w:w="1517" w:type="dxa"/>
            <w:tcMar>
              <w:top w:w="0" w:type="dxa"/>
              <w:left w:w="108" w:type="dxa"/>
              <w:bottom w:w="0" w:type="dxa"/>
              <w:right w:w="108" w:type="dxa"/>
            </w:tcMar>
            <w:vAlign w:val="center"/>
            <w:hideMark/>
          </w:tcPr>
          <w:p w14:paraId="1BF4939C" w14:textId="65CF728E" w:rsidR="00A650E8" w:rsidRPr="002573E2" w:rsidRDefault="00A650E8" w:rsidP="00346399">
            <w:pPr>
              <w:jc w:val="center"/>
              <w:rPr>
                <w:rFonts w:ascii="Calibri" w:hAnsi="Calibri" w:cs="Calibri"/>
                <w:b/>
                <w:bCs w:val="0"/>
                <w:sz w:val="20"/>
                <w:szCs w:val="18"/>
                <w:lang w:val="en-US"/>
              </w:rPr>
            </w:pPr>
            <w:r w:rsidRPr="002573E2">
              <w:rPr>
                <w:b/>
                <w:bCs w:val="0"/>
                <w:sz w:val="20"/>
                <w:szCs w:val="18"/>
                <w:lang w:val="en-US"/>
              </w:rPr>
              <w:t>Comparison</w:t>
            </w:r>
            <w:r w:rsidRPr="00CB5EB1">
              <w:rPr>
                <w:sz w:val="18"/>
                <w:szCs w:val="18"/>
                <w:vertAlign w:val="superscript"/>
              </w:rPr>
              <w:t>‡</w:t>
            </w:r>
          </w:p>
        </w:tc>
        <w:tc>
          <w:tcPr>
            <w:tcW w:w="657" w:type="dxa"/>
            <w:tcMar>
              <w:top w:w="0" w:type="dxa"/>
              <w:left w:w="108" w:type="dxa"/>
              <w:bottom w:w="0" w:type="dxa"/>
              <w:right w:w="108" w:type="dxa"/>
            </w:tcMar>
            <w:vAlign w:val="center"/>
            <w:hideMark/>
          </w:tcPr>
          <w:p w14:paraId="10CF9A79" w14:textId="77777777" w:rsidR="00A650E8" w:rsidRPr="002573E2" w:rsidRDefault="00A650E8" w:rsidP="00346399">
            <w:pPr>
              <w:jc w:val="center"/>
              <w:rPr>
                <w:b/>
                <w:bCs w:val="0"/>
                <w:sz w:val="20"/>
                <w:szCs w:val="18"/>
                <w:lang w:val="en-US"/>
              </w:rPr>
            </w:pPr>
            <w:r w:rsidRPr="002573E2">
              <w:rPr>
                <w:b/>
                <w:bCs w:val="0"/>
                <w:sz w:val="20"/>
                <w:szCs w:val="18"/>
                <w:lang w:val="en-US"/>
              </w:rPr>
              <w:t>UK</w:t>
            </w:r>
          </w:p>
        </w:tc>
        <w:tc>
          <w:tcPr>
            <w:tcW w:w="711" w:type="dxa"/>
            <w:vAlign w:val="center"/>
          </w:tcPr>
          <w:p w14:paraId="4D46344E" w14:textId="44A466DB" w:rsidR="00A650E8" w:rsidRPr="002573E2" w:rsidRDefault="00A650E8" w:rsidP="00346399">
            <w:pPr>
              <w:jc w:val="center"/>
              <w:rPr>
                <w:ins w:id="1029" w:author="Leon Peto" w:date="2023-08-04T11:41:00Z"/>
                <w:b/>
                <w:bCs w:val="0"/>
                <w:sz w:val="20"/>
                <w:szCs w:val="18"/>
                <w:lang w:val="en-US"/>
              </w:rPr>
            </w:pPr>
            <w:ins w:id="1030" w:author="Leon Peto" w:date="2023-08-04T11:41:00Z">
              <w:r>
                <w:rPr>
                  <w:b/>
                  <w:bCs w:val="0"/>
                  <w:sz w:val="20"/>
                  <w:szCs w:val="18"/>
                  <w:lang w:val="en-US"/>
                </w:rPr>
                <w:t>EU</w:t>
              </w:r>
            </w:ins>
            <w:ins w:id="1031" w:author="Leon Peto" w:date="2023-08-04T11:43:00Z">
              <w:r w:rsidR="00346399" w:rsidRPr="00AF6969">
                <w:rPr>
                  <w:b/>
                  <w:bCs w:val="0"/>
                  <w:sz w:val="20"/>
                  <w:szCs w:val="18"/>
                  <w:vertAlign w:val="superscript"/>
                  <w:lang w:val="en-US"/>
                </w:rPr>
                <w:t>†</w:t>
              </w:r>
            </w:ins>
          </w:p>
        </w:tc>
        <w:tc>
          <w:tcPr>
            <w:tcW w:w="591" w:type="dxa"/>
            <w:tcMar>
              <w:top w:w="0" w:type="dxa"/>
              <w:left w:w="108" w:type="dxa"/>
              <w:bottom w:w="0" w:type="dxa"/>
              <w:right w:w="108" w:type="dxa"/>
            </w:tcMar>
            <w:vAlign w:val="center"/>
            <w:hideMark/>
          </w:tcPr>
          <w:p w14:paraId="64FA3201" w14:textId="205DE5D1" w:rsidR="00A650E8" w:rsidRPr="002573E2" w:rsidRDefault="00A650E8" w:rsidP="00346399">
            <w:pPr>
              <w:jc w:val="center"/>
              <w:rPr>
                <w:b/>
                <w:bCs w:val="0"/>
                <w:sz w:val="20"/>
                <w:szCs w:val="18"/>
                <w:lang w:val="en-US"/>
              </w:rPr>
            </w:pPr>
            <w:r w:rsidRPr="002573E2">
              <w:rPr>
                <w:b/>
                <w:bCs w:val="0"/>
                <w:sz w:val="20"/>
                <w:szCs w:val="18"/>
                <w:lang w:val="en-US"/>
              </w:rPr>
              <w:t>Nepal</w:t>
            </w:r>
          </w:p>
        </w:tc>
        <w:tc>
          <w:tcPr>
            <w:tcW w:w="727" w:type="dxa"/>
            <w:tcMar>
              <w:top w:w="0" w:type="dxa"/>
              <w:left w:w="108" w:type="dxa"/>
              <w:bottom w:w="0" w:type="dxa"/>
              <w:right w:w="108" w:type="dxa"/>
            </w:tcMar>
            <w:vAlign w:val="center"/>
            <w:hideMark/>
          </w:tcPr>
          <w:p w14:paraId="6D5D4819" w14:textId="77777777" w:rsidR="00A650E8" w:rsidRPr="002573E2" w:rsidRDefault="00A650E8" w:rsidP="00346399">
            <w:pPr>
              <w:jc w:val="center"/>
              <w:rPr>
                <w:b/>
                <w:bCs w:val="0"/>
                <w:sz w:val="20"/>
                <w:szCs w:val="18"/>
                <w:lang w:val="en-US"/>
              </w:rPr>
            </w:pPr>
            <w:r w:rsidRPr="002573E2">
              <w:rPr>
                <w:b/>
                <w:bCs w:val="0"/>
                <w:sz w:val="20"/>
                <w:szCs w:val="18"/>
                <w:lang w:val="en-US"/>
              </w:rPr>
              <w:t>India</w:t>
            </w:r>
          </w:p>
        </w:tc>
        <w:tc>
          <w:tcPr>
            <w:tcW w:w="995" w:type="dxa"/>
            <w:tcMar>
              <w:top w:w="0" w:type="dxa"/>
              <w:left w:w="108" w:type="dxa"/>
              <w:bottom w:w="0" w:type="dxa"/>
              <w:right w:w="108" w:type="dxa"/>
            </w:tcMar>
            <w:vAlign w:val="center"/>
            <w:hideMark/>
          </w:tcPr>
          <w:p w14:paraId="2EA3CAF6" w14:textId="77777777" w:rsidR="00A650E8" w:rsidRPr="002573E2" w:rsidRDefault="00A650E8" w:rsidP="00346399">
            <w:pPr>
              <w:jc w:val="center"/>
              <w:rPr>
                <w:b/>
                <w:bCs w:val="0"/>
                <w:sz w:val="20"/>
                <w:szCs w:val="18"/>
                <w:lang w:val="en-US"/>
              </w:rPr>
            </w:pPr>
            <w:r w:rsidRPr="002573E2">
              <w:rPr>
                <w:b/>
                <w:bCs w:val="0"/>
                <w:sz w:val="20"/>
                <w:szCs w:val="18"/>
                <w:lang w:val="en-US"/>
              </w:rPr>
              <w:t>Vietnam</w:t>
            </w:r>
          </w:p>
        </w:tc>
        <w:tc>
          <w:tcPr>
            <w:tcW w:w="1150" w:type="dxa"/>
            <w:tcMar>
              <w:top w:w="0" w:type="dxa"/>
              <w:left w:w="108" w:type="dxa"/>
              <w:bottom w:w="0" w:type="dxa"/>
              <w:right w:w="108" w:type="dxa"/>
            </w:tcMar>
            <w:vAlign w:val="center"/>
            <w:hideMark/>
          </w:tcPr>
          <w:p w14:paraId="5CAE1E26" w14:textId="77777777" w:rsidR="00A650E8" w:rsidRPr="002573E2" w:rsidRDefault="00A650E8" w:rsidP="00346399">
            <w:pPr>
              <w:jc w:val="center"/>
              <w:rPr>
                <w:b/>
                <w:bCs w:val="0"/>
                <w:sz w:val="20"/>
                <w:szCs w:val="18"/>
                <w:lang w:val="en-US"/>
              </w:rPr>
            </w:pPr>
            <w:r w:rsidRPr="002573E2">
              <w:rPr>
                <w:b/>
                <w:bCs w:val="0"/>
                <w:sz w:val="20"/>
                <w:szCs w:val="18"/>
                <w:lang w:val="en-US"/>
              </w:rPr>
              <w:t>Indonesia</w:t>
            </w:r>
          </w:p>
        </w:tc>
        <w:tc>
          <w:tcPr>
            <w:tcW w:w="783" w:type="dxa"/>
            <w:tcMar>
              <w:top w:w="0" w:type="dxa"/>
              <w:left w:w="108" w:type="dxa"/>
              <w:bottom w:w="0" w:type="dxa"/>
              <w:right w:w="108" w:type="dxa"/>
            </w:tcMar>
            <w:vAlign w:val="center"/>
            <w:hideMark/>
          </w:tcPr>
          <w:p w14:paraId="1EC78F65" w14:textId="77777777" w:rsidR="00A650E8" w:rsidRPr="002573E2" w:rsidRDefault="00A650E8" w:rsidP="00346399">
            <w:pPr>
              <w:jc w:val="center"/>
              <w:rPr>
                <w:b/>
                <w:bCs w:val="0"/>
                <w:sz w:val="20"/>
                <w:szCs w:val="18"/>
                <w:lang w:val="en-US"/>
              </w:rPr>
            </w:pPr>
            <w:r w:rsidRPr="002573E2">
              <w:rPr>
                <w:b/>
                <w:bCs w:val="0"/>
                <w:sz w:val="20"/>
                <w:szCs w:val="18"/>
                <w:lang w:val="en-US"/>
              </w:rPr>
              <w:t>South Africa</w:t>
            </w:r>
          </w:p>
        </w:tc>
        <w:tc>
          <w:tcPr>
            <w:tcW w:w="839" w:type="dxa"/>
            <w:tcMar>
              <w:top w:w="0" w:type="dxa"/>
              <w:left w:w="108" w:type="dxa"/>
              <w:bottom w:w="0" w:type="dxa"/>
              <w:right w:w="108" w:type="dxa"/>
            </w:tcMar>
            <w:vAlign w:val="center"/>
            <w:hideMark/>
          </w:tcPr>
          <w:p w14:paraId="68D4C545" w14:textId="77777777" w:rsidR="00A650E8" w:rsidRPr="002573E2" w:rsidRDefault="00A650E8" w:rsidP="00346399">
            <w:pPr>
              <w:jc w:val="center"/>
              <w:rPr>
                <w:b/>
                <w:bCs w:val="0"/>
                <w:sz w:val="20"/>
                <w:szCs w:val="18"/>
                <w:lang w:val="en-US"/>
              </w:rPr>
            </w:pPr>
            <w:r w:rsidRPr="002573E2">
              <w:rPr>
                <w:b/>
                <w:bCs w:val="0"/>
                <w:sz w:val="20"/>
                <w:szCs w:val="18"/>
                <w:lang w:val="en-US"/>
              </w:rPr>
              <w:t>Ghana</w:t>
            </w:r>
          </w:p>
        </w:tc>
      </w:tr>
      <w:tr w:rsidR="00346399" w14:paraId="4C9F9536" w14:textId="77777777" w:rsidTr="00A5535B">
        <w:trPr>
          <w:trHeight w:val="737"/>
        </w:trPr>
        <w:tc>
          <w:tcPr>
            <w:tcW w:w="1636" w:type="dxa"/>
            <w:vMerge w:val="restart"/>
            <w:tcMar>
              <w:top w:w="0" w:type="dxa"/>
              <w:left w:w="108" w:type="dxa"/>
              <w:bottom w:w="0" w:type="dxa"/>
              <w:right w:w="108" w:type="dxa"/>
            </w:tcMar>
            <w:vAlign w:val="center"/>
            <w:hideMark/>
          </w:tcPr>
          <w:p w14:paraId="4532BC52" w14:textId="77777777" w:rsidR="00A650E8" w:rsidRPr="00132E61" w:rsidRDefault="00A650E8" w:rsidP="00346399">
            <w:pPr>
              <w:jc w:val="center"/>
              <w:rPr>
                <w:b/>
                <w:bCs w:val="0"/>
                <w:sz w:val="20"/>
                <w:szCs w:val="18"/>
                <w:lang w:val="en-US"/>
              </w:rPr>
            </w:pPr>
            <w:r w:rsidRPr="00132E61">
              <w:rPr>
                <w:b/>
                <w:bCs w:val="0"/>
                <w:sz w:val="20"/>
                <w:szCs w:val="18"/>
                <w:lang w:val="en-US"/>
              </w:rPr>
              <w:t>COVID-19</w:t>
            </w:r>
          </w:p>
        </w:tc>
        <w:tc>
          <w:tcPr>
            <w:tcW w:w="1517" w:type="dxa"/>
            <w:tcMar>
              <w:top w:w="0" w:type="dxa"/>
              <w:left w:w="108" w:type="dxa"/>
              <w:bottom w:w="0" w:type="dxa"/>
              <w:right w:w="108" w:type="dxa"/>
            </w:tcMar>
            <w:vAlign w:val="center"/>
            <w:hideMark/>
          </w:tcPr>
          <w:p w14:paraId="3D31189E" w14:textId="539F604F" w:rsidR="00A650E8" w:rsidRDefault="00A650E8" w:rsidP="00346399">
            <w:pPr>
              <w:jc w:val="center"/>
              <w:rPr>
                <w:b/>
                <w:bCs w:val="0"/>
                <w:sz w:val="18"/>
                <w:szCs w:val="18"/>
                <w:lang w:val="en-US"/>
              </w:rPr>
            </w:pPr>
            <w:r>
              <w:rPr>
                <w:b/>
                <w:bCs w:val="0"/>
                <w:sz w:val="18"/>
                <w:szCs w:val="18"/>
                <w:lang w:val="en-US"/>
              </w:rPr>
              <w:t>Higher dose corticosteroids</w:t>
            </w:r>
          </w:p>
        </w:tc>
        <w:tc>
          <w:tcPr>
            <w:tcW w:w="657" w:type="dxa"/>
            <w:shd w:val="clear" w:color="auto" w:fill="92D050"/>
            <w:tcMar>
              <w:top w:w="0" w:type="dxa"/>
              <w:left w:w="108" w:type="dxa"/>
              <w:bottom w:w="0" w:type="dxa"/>
              <w:right w:w="108" w:type="dxa"/>
            </w:tcMar>
            <w:vAlign w:val="center"/>
            <w:hideMark/>
          </w:tcPr>
          <w:p w14:paraId="1F8A2EAE" w14:textId="14E30EC9" w:rsidR="00A650E8" w:rsidRDefault="00A650E8" w:rsidP="00346399">
            <w:pPr>
              <w:jc w:val="center"/>
              <w:rPr>
                <w:rFonts w:ascii="Segoe UI Symbol" w:hAnsi="Segoe UI Symbol"/>
                <w:bCs w:val="0"/>
                <w:sz w:val="18"/>
                <w:szCs w:val="18"/>
                <w:lang w:val="en-US"/>
              </w:rPr>
            </w:pPr>
            <w:r>
              <w:rPr>
                <w:rFonts w:ascii="Segoe UI Symbol" w:hAnsi="Segoe UI Symbol"/>
                <w:sz w:val="18"/>
                <w:szCs w:val="18"/>
                <w:lang w:val="en-US"/>
              </w:rPr>
              <w:t>✓</w:t>
            </w:r>
          </w:p>
          <w:p w14:paraId="132D956B" w14:textId="77777777" w:rsidR="00A650E8" w:rsidRDefault="00A650E8" w:rsidP="00346399">
            <w:pPr>
              <w:jc w:val="center"/>
              <w:rPr>
                <w:sz w:val="18"/>
                <w:szCs w:val="18"/>
                <w:lang w:val="en-US"/>
              </w:rPr>
            </w:pPr>
            <w:r>
              <w:rPr>
                <w:sz w:val="18"/>
                <w:szCs w:val="18"/>
              </w:rPr>
              <w:t>≥18 years</w:t>
            </w:r>
          </w:p>
        </w:tc>
        <w:tc>
          <w:tcPr>
            <w:tcW w:w="711" w:type="dxa"/>
            <w:shd w:val="clear" w:color="auto" w:fill="D99594" w:themeFill="accent2" w:themeFillTint="99"/>
            <w:vAlign w:val="center"/>
          </w:tcPr>
          <w:p w14:paraId="6244B9CE" w14:textId="7257AED9" w:rsidR="00A650E8" w:rsidRDefault="00A650E8" w:rsidP="00346399">
            <w:pPr>
              <w:jc w:val="center"/>
              <w:rPr>
                <w:ins w:id="1032" w:author="Leon Peto" w:date="2023-08-04T11:41:00Z"/>
                <w:rFonts w:ascii="Segoe UI Symbol" w:hAnsi="Segoe UI Symbol"/>
                <w:sz w:val="18"/>
                <w:szCs w:val="18"/>
                <w:lang w:val="en-US"/>
              </w:rPr>
            </w:pPr>
            <w:ins w:id="1033" w:author="Leon Peto" w:date="2023-08-04T11:42:00Z">
              <w:r>
                <w:rPr>
                  <w:sz w:val="18"/>
                  <w:szCs w:val="18"/>
                  <w:lang w:val="en-US"/>
                </w:rPr>
                <w:t>X</w:t>
              </w:r>
            </w:ins>
          </w:p>
        </w:tc>
        <w:tc>
          <w:tcPr>
            <w:tcW w:w="591" w:type="dxa"/>
            <w:shd w:val="clear" w:color="auto" w:fill="92D050"/>
            <w:tcMar>
              <w:top w:w="0" w:type="dxa"/>
              <w:left w:w="108" w:type="dxa"/>
              <w:bottom w:w="0" w:type="dxa"/>
              <w:right w:w="108" w:type="dxa"/>
            </w:tcMar>
            <w:vAlign w:val="center"/>
            <w:hideMark/>
          </w:tcPr>
          <w:p w14:paraId="17ADE2FC" w14:textId="65BB02F1"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04E98DF4" w14:textId="526CD428" w:rsidR="00A650E8" w:rsidRDefault="00A650E8" w:rsidP="00346399">
            <w:pPr>
              <w:jc w:val="center"/>
              <w:rPr>
                <w:sz w:val="18"/>
                <w:szCs w:val="18"/>
                <w:lang w:val="en-US"/>
              </w:rPr>
            </w:pPr>
            <w:r>
              <w:rPr>
                <w:sz w:val="18"/>
                <w:szCs w:val="18"/>
              </w:rPr>
              <w:t>≥18 years</w:t>
            </w:r>
          </w:p>
        </w:tc>
        <w:tc>
          <w:tcPr>
            <w:tcW w:w="727" w:type="dxa"/>
            <w:shd w:val="clear" w:color="auto" w:fill="D99594" w:themeFill="accent2" w:themeFillTint="99"/>
            <w:tcMar>
              <w:top w:w="0" w:type="dxa"/>
              <w:left w:w="108" w:type="dxa"/>
              <w:bottom w:w="0" w:type="dxa"/>
              <w:right w:w="108" w:type="dxa"/>
            </w:tcMar>
            <w:vAlign w:val="center"/>
            <w:hideMark/>
          </w:tcPr>
          <w:p w14:paraId="0EF78A28" w14:textId="77777777" w:rsidR="00A650E8" w:rsidRDefault="00A650E8" w:rsidP="00346399">
            <w:pPr>
              <w:jc w:val="center"/>
              <w:rPr>
                <w:rFonts w:ascii="Calibri" w:hAnsi="Calibri" w:cs="Calibri"/>
                <w:sz w:val="18"/>
                <w:szCs w:val="18"/>
                <w:lang w:val="en-US"/>
              </w:rPr>
            </w:pPr>
            <w:r>
              <w:rPr>
                <w:sz w:val="18"/>
                <w:szCs w:val="18"/>
                <w:lang w:val="en-US"/>
              </w:rPr>
              <w:t>X</w:t>
            </w:r>
          </w:p>
        </w:tc>
        <w:tc>
          <w:tcPr>
            <w:tcW w:w="995" w:type="dxa"/>
            <w:shd w:val="clear" w:color="auto" w:fill="92D050"/>
            <w:tcMar>
              <w:top w:w="0" w:type="dxa"/>
              <w:left w:w="108" w:type="dxa"/>
              <w:bottom w:w="0" w:type="dxa"/>
              <w:right w:w="108" w:type="dxa"/>
            </w:tcMar>
            <w:vAlign w:val="center"/>
            <w:hideMark/>
          </w:tcPr>
          <w:p w14:paraId="497BE311" w14:textId="3413DEFE"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30C2E868" w14:textId="795E95A7" w:rsidR="00A650E8" w:rsidRDefault="00A650E8" w:rsidP="00346399">
            <w:pPr>
              <w:jc w:val="center"/>
              <w:rPr>
                <w:sz w:val="18"/>
                <w:szCs w:val="18"/>
                <w:lang w:val="en-US"/>
              </w:rPr>
            </w:pPr>
            <w:r>
              <w:rPr>
                <w:sz w:val="18"/>
                <w:szCs w:val="18"/>
              </w:rPr>
              <w:t>≥18 years</w:t>
            </w:r>
          </w:p>
        </w:tc>
        <w:tc>
          <w:tcPr>
            <w:tcW w:w="1150" w:type="dxa"/>
            <w:shd w:val="clear" w:color="auto" w:fill="92D050"/>
            <w:tcMar>
              <w:top w:w="0" w:type="dxa"/>
              <w:left w:w="108" w:type="dxa"/>
              <w:bottom w:w="0" w:type="dxa"/>
              <w:right w:w="108" w:type="dxa"/>
            </w:tcMar>
            <w:vAlign w:val="center"/>
            <w:hideMark/>
          </w:tcPr>
          <w:p w14:paraId="405AA078" w14:textId="3CA030A3"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6FCAE865" w14:textId="6876B88D" w:rsidR="00A650E8" w:rsidRDefault="00A650E8" w:rsidP="00346399">
            <w:pPr>
              <w:jc w:val="center"/>
              <w:rPr>
                <w:sz w:val="18"/>
                <w:szCs w:val="18"/>
              </w:rPr>
            </w:pPr>
            <w:r>
              <w:rPr>
                <w:sz w:val="18"/>
                <w:szCs w:val="18"/>
              </w:rPr>
              <w:t>≥18</w:t>
            </w:r>
          </w:p>
          <w:p w14:paraId="56424B7F" w14:textId="2D92E32C" w:rsidR="00A650E8" w:rsidRDefault="00A650E8" w:rsidP="00346399">
            <w:pPr>
              <w:jc w:val="center"/>
              <w:rPr>
                <w:rFonts w:ascii="Calibri" w:hAnsi="Calibri" w:cs="Calibri"/>
                <w:sz w:val="18"/>
                <w:szCs w:val="18"/>
                <w:lang w:val="en-US"/>
              </w:rPr>
            </w:pPr>
            <w:r>
              <w:rPr>
                <w:sz w:val="18"/>
                <w:szCs w:val="18"/>
              </w:rPr>
              <w:t>years</w:t>
            </w:r>
          </w:p>
        </w:tc>
        <w:tc>
          <w:tcPr>
            <w:tcW w:w="783" w:type="dxa"/>
            <w:shd w:val="clear" w:color="auto" w:fill="92D050"/>
            <w:tcMar>
              <w:top w:w="0" w:type="dxa"/>
              <w:left w:w="108" w:type="dxa"/>
              <w:bottom w:w="0" w:type="dxa"/>
              <w:right w:w="108" w:type="dxa"/>
            </w:tcMar>
            <w:vAlign w:val="center"/>
            <w:hideMark/>
          </w:tcPr>
          <w:p w14:paraId="48573B0D" w14:textId="7721E2AD"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55813B7C" w14:textId="6A0202ED" w:rsidR="00A650E8" w:rsidRDefault="00A650E8" w:rsidP="00346399">
            <w:pPr>
              <w:jc w:val="center"/>
              <w:rPr>
                <w:sz w:val="18"/>
                <w:szCs w:val="18"/>
                <w:lang w:val="en-US"/>
              </w:rPr>
            </w:pPr>
            <w:r>
              <w:rPr>
                <w:sz w:val="18"/>
                <w:szCs w:val="18"/>
              </w:rPr>
              <w:t>≥18 years</w:t>
            </w:r>
          </w:p>
        </w:tc>
        <w:tc>
          <w:tcPr>
            <w:tcW w:w="839" w:type="dxa"/>
            <w:shd w:val="clear" w:color="auto" w:fill="92D050"/>
            <w:tcMar>
              <w:top w:w="0" w:type="dxa"/>
              <w:left w:w="108" w:type="dxa"/>
              <w:bottom w:w="0" w:type="dxa"/>
              <w:right w:w="108" w:type="dxa"/>
            </w:tcMar>
            <w:vAlign w:val="center"/>
            <w:hideMark/>
          </w:tcPr>
          <w:p w14:paraId="59D3F51D" w14:textId="6A373681"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336F370C" w14:textId="6332EF18" w:rsidR="00A650E8" w:rsidRDefault="00A650E8" w:rsidP="00346399">
            <w:pPr>
              <w:jc w:val="center"/>
              <w:rPr>
                <w:sz w:val="18"/>
                <w:szCs w:val="18"/>
                <w:lang w:val="en-US"/>
              </w:rPr>
            </w:pPr>
            <w:r>
              <w:rPr>
                <w:sz w:val="18"/>
                <w:szCs w:val="18"/>
              </w:rPr>
              <w:t>≥18 years*</w:t>
            </w:r>
          </w:p>
        </w:tc>
      </w:tr>
      <w:tr w:rsidR="00346399" w14:paraId="6FFCAE9E" w14:textId="77777777" w:rsidTr="00A5535B">
        <w:trPr>
          <w:trHeight w:val="737"/>
        </w:trPr>
        <w:tc>
          <w:tcPr>
            <w:tcW w:w="0" w:type="auto"/>
            <w:vMerge/>
            <w:vAlign w:val="center"/>
            <w:hideMark/>
          </w:tcPr>
          <w:p w14:paraId="212C07E5" w14:textId="77777777" w:rsidR="00A650E8" w:rsidRDefault="00A650E8" w:rsidP="00346399">
            <w:pPr>
              <w:jc w:val="center"/>
              <w:rPr>
                <w:rFonts w:ascii="Calibri" w:eastAsiaTheme="minorHAnsi" w:hAnsi="Calibri" w:cs="Calibri"/>
                <w:b/>
                <w:sz w:val="18"/>
                <w:szCs w:val="18"/>
                <w:lang w:val="en-US"/>
              </w:rPr>
            </w:pPr>
          </w:p>
        </w:tc>
        <w:tc>
          <w:tcPr>
            <w:tcW w:w="1517" w:type="dxa"/>
            <w:tcMar>
              <w:top w:w="0" w:type="dxa"/>
              <w:left w:w="108" w:type="dxa"/>
              <w:bottom w:w="0" w:type="dxa"/>
              <w:right w:w="108" w:type="dxa"/>
            </w:tcMar>
            <w:vAlign w:val="center"/>
            <w:hideMark/>
          </w:tcPr>
          <w:p w14:paraId="3C921927" w14:textId="49DB1B4D" w:rsidR="00A650E8" w:rsidRPr="00CB5EB1" w:rsidRDefault="00A650E8" w:rsidP="00346399">
            <w:pPr>
              <w:jc w:val="center"/>
              <w:rPr>
                <w:rFonts w:ascii="Calibri" w:hAnsi="Calibri" w:cs="Calibri"/>
                <w:b/>
                <w:sz w:val="18"/>
                <w:szCs w:val="18"/>
                <w:lang w:val="en-US"/>
              </w:rPr>
            </w:pPr>
            <w:r>
              <w:rPr>
                <w:b/>
                <w:bCs w:val="0"/>
                <w:sz w:val="18"/>
                <w:szCs w:val="18"/>
                <w:lang w:val="en-US"/>
              </w:rPr>
              <w:t>Sotrovimab</w:t>
            </w:r>
          </w:p>
        </w:tc>
        <w:tc>
          <w:tcPr>
            <w:tcW w:w="657" w:type="dxa"/>
            <w:shd w:val="clear" w:color="auto" w:fill="92D050"/>
            <w:tcMar>
              <w:top w:w="0" w:type="dxa"/>
              <w:left w:w="108" w:type="dxa"/>
              <w:bottom w:w="0" w:type="dxa"/>
              <w:right w:w="108" w:type="dxa"/>
            </w:tcMar>
            <w:vAlign w:val="center"/>
            <w:hideMark/>
          </w:tcPr>
          <w:p w14:paraId="4BDBD34B" w14:textId="340B4BB4" w:rsidR="00A650E8" w:rsidRDefault="00A650E8" w:rsidP="00346399">
            <w:pPr>
              <w:jc w:val="center"/>
              <w:rPr>
                <w:rFonts w:ascii="Segoe UI Symbol" w:hAnsi="Segoe UI Symbol"/>
                <w:bCs w:val="0"/>
                <w:sz w:val="18"/>
                <w:szCs w:val="18"/>
                <w:lang w:val="en-US"/>
              </w:rPr>
            </w:pPr>
            <w:r>
              <w:rPr>
                <w:rFonts w:ascii="Segoe UI Symbol" w:hAnsi="Segoe UI Symbol"/>
                <w:sz w:val="18"/>
                <w:szCs w:val="18"/>
                <w:lang w:val="en-US"/>
              </w:rPr>
              <w:t>✓</w:t>
            </w:r>
          </w:p>
          <w:p w14:paraId="4B45D430" w14:textId="30640605" w:rsidR="00A650E8" w:rsidRDefault="00A650E8" w:rsidP="00346399">
            <w:pPr>
              <w:jc w:val="center"/>
              <w:rPr>
                <w:sz w:val="18"/>
                <w:szCs w:val="18"/>
                <w:lang w:val="en-US"/>
              </w:rPr>
            </w:pPr>
            <w:r>
              <w:rPr>
                <w:sz w:val="18"/>
                <w:szCs w:val="18"/>
              </w:rPr>
              <w:t>≥12 years</w:t>
            </w:r>
          </w:p>
        </w:tc>
        <w:tc>
          <w:tcPr>
            <w:tcW w:w="711" w:type="dxa"/>
            <w:shd w:val="clear" w:color="auto" w:fill="D99594" w:themeFill="accent2" w:themeFillTint="99"/>
            <w:vAlign w:val="center"/>
          </w:tcPr>
          <w:p w14:paraId="65529B74" w14:textId="28DB9E43" w:rsidR="00A650E8" w:rsidRDefault="00A650E8" w:rsidP="00346399">
            <w:pPr>
              <w:jc w:val="center"/>
              <w:rPr>
                <w:ins w:id="1034" w:author="Leon Peto" w:date="2023-08-04T11:41:00Z"/>
                <w:sz w:val="18"/>
                <w:szCs w:val="18"/>
                <w:lang w:val="en-US"/>
              </w:rPr>
            </w:pPr>
            <w:ins w:id="1035" w:author="Leon Peto" w:date="2023-08-04T11:42:00Z">
              <w:r>
                <w:rPr>
                  <w:sz w:val="18"/>
                  <w:szCs w:val="18"/>
                  <w:lang w:val="en-US"/>
                </w:rPr>
                <w:t>X</w:t>
              </w:r>
            </w:ins>
          </w:p>
        </w:tc>
        <w:tc>
          <w:tcPr>
            <w:tcW w:w="591" w:type="dxa"/>
            <w:shd w:val="clear" w:color="auto" w:fill="D99594" w:themeFill="accent2" w:themeFillTint="99"/>
            <w:tcMar>
              <w:top w:w="0" w:type="dxa"/>
              <w:left w:w="108" w:type="dxa"/>
              <w:bottom w:w="0" w:type="dxa"/>
              <w:right w:w="108" w:type="dxa"/>
            </w:tcMar>
            <w:vAlign w:val="center"/>
            <w:hideMark/>
          </w:tcPr>
          <w:p w14:paraId="407B0FE5" w14:textId="0198FDF0" w:rsidR="00A650E8" w:rsidRDefault="00A650E8" w:rsidP="00346399">
            <w:pPr>
              <w:jc w:val="center"/>
              <w:rPr>
                <w:sz w:val="18"/>
                <w:szCs w:val="18"/>
                <w:lang w:val="en-US"/>
              </w:rPr>
            </w:pPr>
            <w:r>
              <w:rPr>
                <w:sz w:val="18"/>
                <w:szCs w:val="18"/>
                <w:lang w:val="en-US"/>
              </w:rPr>
              <w:t>X</w:t>
            </w:r>
          </w:p>
        </w:tc>
        <w:tc>
          <w:tcPr>
            <w:tcW w:w="727" w:type="dxa"/>
            <w:shd w:val="clear" w:color="auto" w:fill="D99594" w:themeFill="accent2" w:themeFillTint="99"/>
            <w:tcMar>
              <w:top w:w="0" w:type="dxa"/>
              <w:left w:w="108" w:type="dxa"/>
              <w:bottom w:w="0" w:type="dxa"/>
              <w:right w:w="108" w:type="dxa"/>
            </w:tcMar>
            <w:vAlign w:val="center"/>
            <w:hideMark/>
          </w:tcPr>
          <w:p w14:paraId="4C1D8DD8" w14:textId="77777777" w:rsidR="00A650E8" w:rsidRDefault="00A650E8" w:rsidP="00346399">
            <w:pPr>
              <w:jc w:val="center"/>
              <w:rPr>
                <w:sz w:val="18"/>
                <w:szCs w:val="18"/>
                <w:lang w:val="en-US"/>
              </w:rPr>
            </w:pPr>
            <w:r>
              <w:rPr>
                <w:sz w:val="18"/>
                <w:szCs w:val="18"/>
                <w:lang w:val="en-US"/>
              </w:rPr>
              <w:t>X</w:t>
            </w:r>
          </w:p>
        </w:tc>
        <w:tc>
          <w:tcPr>
            <w:tcW w:w="995" w:type="dxa"/>
            <w:shd w:val="clear" w:color="auto" w:fill="D99594" w:themeFill="accent2" w:themeFillTint="99"/>
            <w:tcMar>
              <w:top w:w="0" w:type="dxa"/>
              <w:left w:w="108" w:type="dxa"/>
              <w:bottom w:w="0" w:type="dxa"/>
              <w:right w:w="108" w:type="dxa"/>
            </w:tcMar>
            <w:vAlign w:val="center"/>
            <w:hideMark/>
          </w:tcPr>
          <w:p w14:paraId="24D78684" w14:textId="77777777" w:rsidR="00A650E8" w:rsidRDefault="00A650E8" w:rsidP="00346399">
            <w:pPr>
              <w:jc w:val="center"/>
              <w:rPr>
                <w:sz w:val="18"/>
                <w:szCs w:val="18"/>
                <w:lang w:val="en-US"/>
              </w:rPr>
            </w:pPr>
            <w:r>
              <w:rPr>
                <w:sz w:val="18"/>
                <w:szCs w:val="18"/>
                <w:lang w:val="en-US"/>
              </w:rPr>
              <w:t>X</w:t>
            </w:r>
          </w:p>
        </w:tc>
        <w:tc>
          <w:tcPr>
            <w:tcW w:w="1150" w:type="dxa"/>
            <w:shd w:val="clear" w:color="auto" w:fill="D99594" w:themeFill="accent2" w:themeFillTint="99"/>
            <w:tcMar>
              <w:top w:w="0" w:type="dxa"/>
              <w:left w:w="108" w:type="dxa"/>
              <w:bottom w:w="0" w:type="dxa"/>
              <w:right w:w="108" w:type="dxa"/>
            </w:tcMar>
            <w:vAlign w:val="center"/>
            <w:hideMark/>
          </w:tcPr>
          <w:p w14:paraId="7B5030C5" w14:textId="77777777" w:rsidR="00A650E8" w:rsidRDefault="00A650E8" w:rsidP="00346399">
            <w:pPr>
              <w:jc w:val="center"/>
              <w:rPr>
                <w:sz w:val="18"/>
                <w:szCs w:val="18"/>
                <w:lang w:val="en-US"/>
              </w:rPr>
            </w:pPr>
            <w:r>
              <w:rPr>
                <w:sz w:val="18"/>
                <w:szCs w:val="18"/>
                <w:lang w:val="en-US"/>
              </w:rPr>
              <w:t>X</w:t>
            </w:r>
          </w:p>
        </w:tc>
        <w:tc>
          <w:tcPr>
            <w:tcW w:w="783" w:type="dxa"/>
            <w:shd w:val="clear" w:color="auto" w:fill="D99594" w:themeFill="accent2" w:themeFillTint="99"/>
            <w:tcMar>
              <w:top w:w="0" w:type="dxa"/>
              <w:left w:w="108" w:type="dxa"/>
              <w:bottom w:w="0" w:type="dxa"/>
              <w:right w:w="108" w:type="dxa"/>
            </w:tcMar>
            <w:vAlign w:val="center"/>
            <w:hideMark/>
          </w:tcPr>
          <w:p w14:paraId="4E6BE5F5" w14:textId="77777777" w:rsidR="00A650E8" w:rsidRDefault="00A650E8" w:rsidP="00346399">
            <w:pPr>
              <w:jc w:val="center"/>
              <w:rPr>
                <w:sz w:val="18"/>
                <w:szCs w:val="18"/>
                <w:lang w:val="en-US"/>
              </w:rPr>
            </w:pPr>
            <w:r>
              <w:rPr>
                <w:sz w:val="18"/>
                <w:szCs w:val="18"/>
                <w:lang w:val="en-US"/>
              </w:rPr>
              <w:t>X</w:t>
            </w:r>
          </w:p>
        </w:tc>
        <w:tc>
          <w:tcPr>
            <w:tcW w:w="839" w:type="dxa"/>
            <w:shd w:val="clear" w:color="auto" w:fill="D99594" w:themeFill="accent2" w:themeFillTint="99"/>
            <w:tcMar>
              <w:top w:w="0" w:type="dxa"/>
              <w:left w:w="108" w:type="dxa"/>
              <w:bottom w:w="0" w:type="dxa"/>
              <w:right w:w="108" w:type="dxa"/>
            </w:tcMar>
            <w:vAlign w:val="center"/>
            <w:hideMark/>
          </w:tcPr>
          <w:p w14:paraId="1C61D387" w14:textId="77777777" w:rsidR="00A650E8" w:rsidRDefault="00A650E8" w:rsidP="00346399">
            <w:pPr>
              <w:jc w:val="center"/>
              <w:rPr>
                <w:sz w:val="18"/>
                <w:szCs w:val="18"/>
                <w:lang w:val="en-US"/>
              </w:rPr>
            </w:pPr>
            <w:r>
              <w:rPr>
                <w:sz w:val="18"/>
                <w:szCs w:val="18"/>
                <w:lang w:val="en-US"/>
              </w:rPr>
              <w:t>X</w:t>
            </w:r>
          </w:p>
        </w:tc>
      </w:tr>
      <w:tr w:rsidR="00346399" w14:paraId="1F10A7A6" w14:textId="77777777" w:rsidTr="00A5535B">
        <w:trPr>
          <w:trHeight w:val="737"/>
        </w:trPr>
        <w:tc>
          <w:tcPr>
            <w:tcW w:w="1636" w:type="dxa"/>
            <w:vMerge w:val="restart"/>
            <w:tcMar>
              <w:top w:w="0" w:type="dxa"/>
              <w:left w:w="108" w:type="dxa"/>
              <w:bottom w:w="0" w:type="dxa"/>
              <w:right w:w="108" w:type="dxa"/>
            </w:tcMar>
            <w:vAlign w:val="center"/>
            <w:hideMark/>
          </w:tcPr>
          <w:p w14:paraId="4BC3D5AA" w14:textId="77777777" w:rsidR="00A650E8" w:rsidRPr="00132E61" w:rsidRDefault="00A650E8" w:rsidP="00346399">
            <w:pPr>
              <w:jc w:val="center"/>
              <w:rPr>
                <w:b/>
                <w:sz w:val="20"/>
                <w:szCs w:val="18"/>
                <w:lang w:val="en-US"/>
              </w:rPr>
            </w:pPr>
            <w:r w:rsidRPr="00132E61">
              <w:rPr>
                <w:b/>
                <w:bCs w:val="0"/>
                <w:sz w:val="20"/>
                <w:szCs w:val="18"/>
                <w:lang w:val="en-US"/>
              </w:rPr>
              <w:t>Influenza</w:t>
            </w:r>
          </w:p>
        </w:tc>
        <w:tc>
          <w:tcPr>
            <w:tcW w:w="1517" w:type="dxa"/>
            <w:tcMar>
              <w:top w:w="0" w:type="dxa"/>
              <w:left w:w="108" w:type="dxa"/>
              <w:bottom w:w="0" w:type="dxa"/>
              <w:right w:w="108" w:type="dxa"/>
            </w:tcMar>
            <w:vAlign w:val="center"/>
            <w:hideMark/>
          </w:tcPr>
          <w:p w14:paraId="246AE2FF" w14:textId="7E4757E6" w:rsidR="00A650E8" w:rsidRDefault="00A650E8" w:rsidP="00346399">
            <w:pPr>
              <w:jc w:val="center"/>
              <w:rPr>
                <w:b/>
                <w:bCs w:val="0"/>
                <w:sz w:val="18"/>
                <w:szCs w:val="18"/>
                <w:lang w:val="en-US"/>
              </w:rPr>
            </w:pPr>
            <w:r>
              <w:rPr>
                <w:b/>
                <w:bCs w:val="0"/>
                <w:sz w:val="18"/>
                <w:szCs w:val="18"/>
                <w:lang w:val="en-US"/>
              </w:rPr>
              <w:t>Oseltamivir</w:t>
            </w:r>
          </w:p>
        </w:tc>
        <w:tc>
          <w:tcPr>
            <w:tcW w:w="657" w:type="dxa"/>
            <w:shd w:val="clear" w:color="auto" w:fill="92D050"/>
            <w:tcMar>
              <w:top w:w="0" w:type="dxa"/>
              <w:left w:w="108" w:type="dxa"/>
              <w:bottom w:w="0" w:type="dxa"/>
              <w:right w:w="108" w:type="dxa"/>
            </w:tcMar>
            <w:vAlign w:val="center"/>
            <w:hideMark/>
          </w:tcPr>
          <w:p w14:paraId="339321C9" w14:textId="0847A830" w:rsidR="00A650E8" w:rsidRDefault="00A650E8" w:rsidP="00346399">
            <w:pPr>
              <w:jc w:val="center"/>
              <w:rPr>
                <w:rFonts w:ascii="Segoe UI Symbol" w:hAnsi="Segoe UI Symbol"/>
                <w:bCs w:val="0"/>
                <w:sz w:val="18"/>
                <w:szCs w:val="18"/>
                <w:lang w:val="en-US"/>
              </w:rPr>
            </w:pPr>
            <w:r>
              <w:rPr>
                <w:rFonts w:ascii="Segoe UI Symbol" w:hAnsi="Segoe UI Symbol"/>
                <w:sz w:val="18"/>
                <w:szCs w:val="18"/>
                <w:lang w:val="en-US"/>
              </w:rPr>
              <w:t>✓</w:t>
            </w:r>
          </w:p>
          <w:p w14:paraId="2E83EAFF" w14:textId="400C0005" w:rsidR="00A650E8" w:rsidRDefault="00A650E8" w:rsidP="00346399">
            <w:pPr>
              <w:jc w:val="center"/>
              <w:rPr>
                <w:sz w:val="18"/>
                <w:szCs w:val="18"/>
                <w:lang w:val="en-US"/>
              </w:rPr>
            </w:pPr>
            <w:r>
              <w:rPr>
                <w:sz w:val="18"/>
                <w:szCs w:val="18"/>
              </w:rPr>
              <w:t>any age</w:t>
            </w:r>
          </w:p>
        </w:tc>
        <w:tc>
          <w:tcPr>
            <w:tcW w:w="711" w:type="dxa"/>
            <w:shd w:val="clear" w:color="auto" w:fill="92D050"/>
            <w:vAlign w:val="center"/>
          </w:tcPr>
          <w:p w14:paraId="3F06EA76" w14:textId="27699DB4" w:rsidR="00A650E8" w:rsidRDefault="00A650E8" w:rsidP="00346399">
            <w:pPr>
              <w:jc w:val="center"/>
              <w:rPr>
                <w:ins w:id="1036" w:author="Leon Peto" w:date="2023-08-04T11:42:00Z"/>
                <w:rFonts w:ascii="Segoe UI Symbol" w:hAnsi="Segoe UI Symbol" w:cs="Calibri"/>
                <w:sz w:val="18"/>
                <w:szCs w:val="18"/>
                <w:lang w:val="en-US"/>
              </w:rPr>
            </w:pPr>
            <w:ins w:id="1037" w:author="Leon Peto" w:date="2023-08-04T11:42:00Z">
              <w:r>
                <w:rPr>
                  <w:rFonts w:ascii="Segoe UI Symbol" w:hAnsi="Segoe UI Symbol"/>
                  <w:sz w:val="18"/>
                  <w:szCs w:val="18"/>
                  <w:lang w:val="en-US"/>
                </w:rPr>
                <w:t>✓</w:t>
              </w:r>
            </w:ins>
          </w:p>
          <w:p w14:paraId="25200F72" w14:textId="19D3CCB9" w:rsidR="00A650E8" w:rsidRDefault="00A650E8" w:rsidP="00346399">
            <w:pPr>
              <w:jc w:val="center"/>
              <w:rPr>
                <w:ins w:id="1038" w:author="Leon Peto" w:date="2023-08-04T11:41:00Z"/>
                <w:rFonts w:ascii="Segoe UI Symbol" w:hAnsi="Segoe UI Symbol"/>
                <w:sz w:val="18"/>
                <w:szCs w:val="18"/>
                <w:lang w:val="en-US"/>
              </w:rPr>
            </w:pPr>
            <w:ins w:id="1039" w:author="Leon Peto" w:date="2023-08-04T11:42:00Z">
              <w:r>
                <w:rPr>
                  <w:sz w:val="18"/>
                  <w:szCs w:val="18"/>
                </w:rPr>
                <w:t>≥18 years</w:t>
              </w:r>
            </w:ins>
          </w:p>
        </w:tc>
        <w:tc>
          <w:tcPr>
            <w:tcW w:w="591" w:type="dxa"/>
            <w:shd w:val="clear" w:color="auto" w:fill="92D050"/>
            <w:tcMar>
              <w:top w:w="0" w:type="dxa"/>
              <w:left w:w="108" w:type="dxa"/>
              <w:bottom w:w="0" w:type="dxa"/>
              <w:right w:w="108" w:type="dxa"/>
            </w:tcMar>
            <w:vAlign w:val="center"/>
            <w:hideMark/>
          </w:tcPr>
          <w:p w14:paraId="6CEF7B7E" w14:textId="6D618FE0"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3A618ECE" w14:textId="52D966D4" w:rsidR="00A650E8" w:rsidRDefault="00A650E8" w:rsidP="00346399">
            <w:pPr>
              <w:jc w:val="center"/>
              <w:rPr>
                <w:sz w:val="18"/>
                <w:szCs w:val="18"/>
                <w:lang w:val="en-US"/>
              </w:rPr>
            </w:pPr>
            <w:r>
              <w:rPr>
                <w:sz w:val="18"/>
                <w:szCs w:val="18"/>
              </w:rPr>
              <w:t>≥18 years</w:t>
            </w:r>
          </w:p>
        </w:tc>
        <w:tc>
          <w:tcPr>
            <w:tcW w:w="727" w:type="dxa"/>
            <w:shd w:val="clear" w:color="auto" w:fill="92D050"/>
            <w:tcMar>
              <w:top w:w="0" w:type="dxa"/>
              <w:left w:w="108" w:type="dxa"/>
              <w:bottom w:w="0" w:type="dxa"/>
              <w:right w:w="108" w:type="dxa"/>
            </w:tcMar>
            <w:vAlign w:val="center"/>
            <w:hideMark/>
          </w:tcPr>
          <w:p w14:paraId="4BB03C64" w14:textId="794AC6ED"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4309B413" w14:textId="44BE723A" w:rsidR="00A650E8" w:rsidRDefault="00A650E8" w:rsidP="00346399">
            <w:pPr>
              <w:jc w:val="center"/>
              <w:rPr>
                <w:sz w:val="18"/>
                <w:szCs w:val="18"/>
                <w:lang w:val="en-US"/>
              </w:rPr>
            </w:pPr>
            <w:r>
              <w:rPr>
                <w:sz w:val="18"/>
                <w:szCs w:val="18"/>
              </w:rPr>
              <w:t>≥18 years</w:t>
            </w:r>
          </w:p>
        </w:tc>
        <w:tc>
          <w:tcPr>
            <w:tcW w:w="995" w:type="dxa"/>
            <w:shd w:val="clear" w:color="auto" w:fill="92D050"/>
            <w:tcMar>
              <w:top w:w="0" w:type="dxa"/>
              <w:left w:w="108" w:type="dxa"/>
              <w:bottom w:w="0" w:type="dxa"/>
              <w:right w:w="108" w:type="dxa"/>
            </w:tcMar>
            <w:vAlign w:val="center"/>
            <w:hideMark/>
          </w:tcPr>
          <w:p w14:paraId="664E1E62" w14:textId="5930E5EC"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5DF07B81" w14:textId="43F17A2E" w:rsidR="00A650E8" w:rsidRDefault="00A650E8" w:rsidP="00346399">
            <w:pPr>
              <w:jc w:val="center"/>
              <w:rPr>
                <w:sz w:val="18"/>
                <w:szCs w:val="18"/>
                <w:lang w:val="en-US"/>
              </w:rPr>
            </w:pPr>
            <w:r>
              <w:rPr>
                <w:sz w:val="18"/>
                <w:szCs w:val="18"/>
              </w:rPr>
              <w:t>≥18 years</w:t>
            </w:r>
          </w:p>
        </w:tc>
        <w:tc>
          <w:tcPr>
            <w:tcW w:w="1150" w:type="dxa"/>
            <w:shd w:val="clear" w:color="auto" w:fill="92D050"/>
            <w:tcMar>
              <w:top w:w="0" w:type="dxa"/>
              <w:left w:w="108" w:type="dxa"/>
              <w:bottom w:w="0" w:type="dxa"/>
              <w:right w:w="108" w:type="dxa"/>
            </w:tcMar>
            <w:vAlign w:val="center"/>
            <w:hideMark/>
          </w:tcPr>
          <w:p w14:paraId="6DBEDEE6" w14:textId="21E922AF"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4E7A11FE" w14:textId="07E4639A" w:rsidR="00A650E8" w:rsidRDefault="00A650E8" w:rsidP="00346399">
            <w:pPr>
              <w:jc w:val="center"/>
              <w:rPr>
                <w:sz w:val="18"/>
                <w:szCs w:val="18"/>
              </w:rPr>
            </w:pPr>
            <w:r>
              <w:rPr>
                <w:sz w:val="18"/>
                <w:szCs w:val="18"/>
              </w:rPr>
              <w:t>≥18</w:t>
            </w:r>
          </w:p>
          <w:p w14:paraId="3C11219A" w14:textId="5FCDBE1F" w:rsidR="00A650E8" w:rsidRDefault="00A650E8" w:rsidP="00346399">
            <w:pPr>
              <w:jc w:val="center"/>
              <w:rPr>
                <w:rFonts w:ascii="Calibri" w:hAnsi="Calibri" w:cs="Calibri"/>
                <w:sz w:val="18"/>
                <w:szCs w:val="18"/>
                <w:lang w:val="en-US"/>
              </w:rPr>
            </w:pPr>
            <w:r>
              <w:rPr>
                <w:sz w:val="18"/>
                <w:szCs w:val="18"/>
              </w:rPr>
              <w:t>years</w:t>
            </w:r>
          </w:p>
        </w:tc>
        <w:tc>
          <w:tcPr>
            <w:tcW w:w="783" w:type="dxa"/>
            <w:shd w:val="clear" w:color="auto" w:fill="92D050"/>
            <w:tcMar>
              <w:top w:w="0" w:type="dxa"/>
              <w:left w:w="108" w:type="dxa"/>
              <w:bottom w:w="0" w:type="dxa"/>
              <w:right w:w="108" w:type="dxa"/>
            </w:tcMar>
            <w:vAlign w:val="center"/>
            <w:hideMark/>
          </w:tcPr>
          <w:p w14:paraId="7842F319" w14:textId="7303876C"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3B750456" w14:textId="696F241B" w:rsidR="00A650E8" w:rsidRDefault="00A650E8" w:rsidP="00346399">
            <w:pPr>
              <w:jc w:val="center"/>
              <w:rPr>
                <w:sz w:val="18"/>
                <w:szCs w:val="18"/>
                <w:lang w:val="en-US"/>
              </w:rPr>
            </w:pPr>
            <w:r>
              <w:rPr>
                <w:sz w:val="18"/>
                <w:szCs w:val="18"/>
              </w:rPr>
              <w:t>≥18 years</w:t>
            </w:r>
          </w:p>
        </w:tc>
        <w:tc>
          <w:tcPr>
            <w:tcW w:w="839" w:type="dxa"/>
            <w:shd w:val="clear" w:color="auto" w:fill="92D050"/>
            <w:tcMar>
              <w:top w:w="0" w:type="dxa"/>
              <w:left w:w="108" w:type="dxa"/>
              <w:bottom w:w="0" w:type="dxa"/>
              <w:right w:w="108" w:type="dxa"/>
            </w:tcMar>
            <w:vAlign w:val="center"/>
            <w:hideMark/>
          </w:tcPr>
          <w:p w14:paraId="133433A2" w14:textId="67C912F9"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54AD7FE7" w14:textId="27E9BB44" w:rsidR="00A650E8" w:rsidRDefault="00A650E8" w:rsidP="00346399">
            <w:pPr>
              <w:jc w:val="center"/>
              <w:rPr>
                <w:sz w:val="18"/>
                <w:szCs w:val="18"/>
                <w:lang w:val="en-US"/>
              </w:rPr>
            </w:pPr>
            <w:r>
              <w:rPr>
                <w:sz w:val="18"/>
                <w:szCs w:val="18"/>
              </w:rPr>
              <w:t>≥18 years</w:t>
            </w:r>
          </w:p>
        </w:tc>
      </w:tr>
      <w:tr w:rsidR="00346399" w14:paraId="34220AAE" w14:textId="77777777" w:rsidTr="00D11C61">
        <w:trPr>
          <w:trHeight w:val="737"/>
        </w:trPr>
        <w:tc>
          <w:tcPr>
            <w:tcW w:w="0" w:type="auto"/>
            <w:vMerge/>
            <w:vAlign w:val="center"/>
            <w:hideMark/>
          </w:tcPr>
          <w:p w14:paraId="5CFC3FE7" w14:textId="77777777" w:rsidR="00A650E8" w:rsidRDefault="00A650E8" w:rsidP="00346399">
            <w:pPr>
              <w:jc w:val="center"/>
              <w:rPr>
                <w:rFonts w:ascii="Calibri" w:eastAsiaTheme="minorHAnsi" w:hAnsi="Calibri" w:cs="Calibri"/>
                <w:b/>
                <w:sz w:val="18"/>
                <w:szCs w:val="18"/>
                <w:lang w:val="en-US"/>
              </w:rPr>
            </w:pPr>
          </w:p>
        </w:tc>
        <w:tc>
          <w:tcPr>
            <w:tcW w:w="1517" w:type="dxa"/>
            <w:tcMar>
              <w:top w:w="0" w:type="dxa"/>
              <w:left w:w="108" w:type="dxa"/>
              <w:bottom w:w="0" w:type="dxa"/>
              <w:right w:w="108" w:type="dxa"/>
            </w:tcMar>
            <w:vAlign w:val="center"/>
            <w:hideMark/>
          </w:tcPr>
          <w:p w14:paraId="4793B444" w14:textId="336CF24C" w:rsidR="00A650E8" w:rsidRPr="00CB5EB1" w:rsidRDefault="00A650E8" w:rsidP="00346399">
            <w:pPr>
              <w:jc w:val="center"/>
              <w:rPr>
                <w:rFonts w:ascii="Calibri" w:hAnsi="Calibri" w:cs="Calibri"/>
                <w:b/>
                <w:sz w:val="18"/>
                <w:szCs w:val="18"/>
                <w:lang w:val="en-US"/>
              </w:rPr>
            </w:pPr>
            <w:r>
              <w:rPr>
                <w:b/>
                <w:bCs w:val="0"/>
                <w:sz w:val="18"/>
                <w:szCs w:val="18"/>
                <w:lang w:val="en-US"/>
              </w:rPr>
              <w:t>Baloxavir</w:t>
            </w:r>
          </w:p>
        </w:tc>
        <w:tc>
          <w:tcPr>
            <w:tcW w:w="657" w:type="dxa"/>
            <w:shd w:val="clear" w:color="auto" w:fill="92D050"/>
            <w:tcMar>
              <w:top w:w="0" w:type="dxa"/>
              <w:left w:w="108" w:type="dxa"/>
              <w:bottom w:w="0" w:type="dxa"/>
              <w:right w:w="108" w:type="dxa"/>
            </w:tcMar>
            <w:vAlign w:val="center"/>
            <w:hideMark/>
          </w:tcPr>
          <w:p w14:paraId="0877688D" w14:textId="4CC1ED41" w:rsidR="00A650E8" w:rsidRDefault="00A650E8" w:rsidP="00346399">
            <w:pPr>
              <w:jc w:val="center"/>
              <w:rPr>
                <w:rFonts w:ascii="Segoe UI Symbol" w:hAnsi="Segoe UI Symbol"/>
                <w:bCs w:val="0"/>
                <w:sz w:val="18"/>
                <w:szCs w:val="18"/>
                <w:lang w:val="en-US"/>
              </w:rPr>
            </w:pPr>
            <w:r>
              <w:rPr>
                <w:rFonts w:ascii="Segoe UI Symbol" w:hAnsi="Segoe UI Symbol"/>
                <w:sz w:val="18"/>
                <w:szCs w:val="18"/>
                <w:lang w:val="en-US"/>
              </w:rPr>
              <w:t>✓</w:t>
            </w:r>
          </w:p>
          <w:p w14:paraId="67F2A683" w14:textId="46B7B061" w:rsidR="00A650E8" w:rsidRDefault="00A650E8" w:rsidP="00346399">
            <w:pPr>
              <w:jc w:val="center"/>
              <w:rPr>
                <w:sz w:val="18"/>
                <w:szCs w:val="18"/>
                <w:lang w:val="en-US"/>
              </w:rPr>
            </w:pPr>
            <w:r>
              <w:rPr>
                <w:sz w:val="18"/>
                <w:szCs w:val="18"/>
              </w:rPr>
              <w:t>≥12 years</w:t>
            </w:r>
          </w:p>
        </w:tc>
        <w:tc>
          <w:tcPr>
            <w:tcW w:w="711" w:type="dxa"/>
            <w:shd w:val="clear" w:color="auto" w:fill="D99594" w:themeFill="accent2" w:themeFillTint="99"/>
            <w:vAlign w:val="center"/>
          </w:tcPr>
          <w:p w14:paraId="65D50A22" w14:textId="67B3B7F7" w:rsidR="00A650E8" w:rsidRPr="00710402" w:rsidRDefault="00710402" w:rsidP="00346399">
            <w:pPr>
              <w:jc w:val="center"/>
              <w:rPr>
                <w:ins w:id="1040" w:author="Leon Peto" w:date="2023-08-04T11:41:00Z"/>
                <w:sz w:val="18"/>
                <w:szCs w:val="18"/>
                <w:lang w:val="en-US"/>
              </w:rPr>
            </w:pPr>
            <w:ins w:id="1041" w:author="Leon Peto" w:date="2023-08-30T08:18:00Z">
              <w:r w:rsidRPr="00710402">
                <w:rPr>
                  <w:sz w:val="18"/>
                  <w:szCs w:val="18"/>
                  <w:lang w:val="en-US"/>
                </w:rPr>
                <w:t>X</w:t>
              </w:r>
            </w:ins>
          </w:p>
        </w:tc>
        <w:tc>
          <w:tcPr>
            <w:tcW w:w="591" w:type="dxa"/>
            <w:shd w:val="clear" w:color="auto" w:fill="92D050"/>
            <w:tcMar>
              <w:top w:w="0" w:type="dxa"/>
              <w:left w:w="108" w:type="dxa"/>
              <w:bottom w:w="0" w:type="dxa"/>
              <w:right w:w="108" w:type="dxa"/>
            </w:tcMar>
            <w:vAlign w:val="center"/>
            <w:hideMark/>
          </w:tcPr>
          <w:p w14:paraId="23EC2DA9" w14:textId="15EDFDAA"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36A0772D" w14:textId="6629321B" w:rsidR="00A650E8" w:rsidRDefault="00A650E8" w:rsidP="00346399">
            <w:pPr>
              <w:jc w:val="center"/>
              <w:rPr>
                <w:sz w:val="18"/>
                <w:szCs w:val="18"/>
                <w:lang w:val="en-US"/>
              </w:rPr>
            </w:pPr>
            <w:r>
              <w:rPr>
                <w:sz w:val="18"/>
                <w:szCs w:val="18"/>
              </w:rPr>
              <w:t>≥18 years*</w:t>
            </w:r>
          </w:p>
        </w:tc>
        <w:tc>
          <w:tcPr>
            <w:tcW w:w="727" w:type="dxa"/>
            <w:shd w:val="clear" w:color="auto" w:fill="D99594" w:themeFill="accent2" w:themeFillTint="99"/>
            <w:tcMar>
              <w:top w:w="0" w:type="dxa"/>
              <w:left w:w="108" w:type="dxa"/>
              <w:bottom w:w="0" w:type="dxa"/>
              <w:right w:w="108" w:type="dxa"/>
            </w:tcMar>
            <w:vAlign w:val="center"/>
            <w:hideMark/>
          </w:tcPr>
          <w:p w14:paraId="4508B777" w14:textId="39739887" w:rsidR="00A650E8" w:rsidDel="00D11C61" w:rsidRDefault="00A650E8" w:rsidP="00346399">
            <w:pPr>
              <w:jc w:val="center"/>
              <w:rPr>
                <w:del w:id="1042" w:author="Leon Peto" w:date="2023-09-04T12:03:00Z"/>
                <w:rFonts w:ascii="Segoe UI Symbol" w:hAnsi="Segoe UI Symbol" w:cs="Calibri"/>
                <w:sz w:val="18"/>
                <w:szCs w:val="18"/>
                <w:lang w:val="en-US"/>
              </w:rPr>
            </w:pPr>
            <w:del w:id="1043" w:author="Leon Peto" w:date="2023-09-04T12:03:00Z">
              <w:r w:rsidDel="00D11C61">
                <w:rPr>
                  <w:rFonts w:ascii="Segoe UI Symbol" w:hAnsi="Segoe UI Symbol"/>
                  <w:sz w:val="18"/>
                  <w:szCs w:val="18"/>
                  <w:lang w:val="en-US"/>
                </w:rPr>
                <w:delText>✓</w:delText>
              </w:r>
            </w:del>
          </w:p>
          <w:p w14:paraId="7A7319F5" w14:textId="25951D3C" w:rsidR="00A650E8" w:rsidRDefault="00A650E8" w:rsidP="00346399">
            <w:pPr>
              <w:jc w:val="center"/>
              <w:rPr>
                <w:sz w:val="18"/>
                <w:szCs w:val="18"/>
                <w:lang w:val="en-US"/>
              </w:rPr>
            </w:pPr>
            <w:del w:id="1044" w:author="Leon Peto" w:date="2023-09-04T12:03:00Z">
              <w:r w:rsidDel="00D11C61">
                <w:rPr>
                  <w:sz w:val="18"/>
                  <w:szCs w:val="18"/>
                </w:rPr>
                <w:delText>≥18 years*</w:delText>
              </w:r>
            </w:del>
            <w:ins w:id="1045" w:author="Leon Peto" w:date="2023-09-04T12:03:00Z">
              <w:r w:rsidR="00D11C61">
                <w:rPr>
                  <w:rFonts w:ascii="Segoe UI Symbol" w:hAnsi="Segoe UI Symbol"/>
                  <w:sz w:val="18"/>
                  <w:szCs w:val="18"/>
                  <w:lang w:val="en-US"/>
                </w:rPr>
                <w:t>X</w:t>
              </w:r>
            </w:ins>
          </w:p>
        </w:tc>
        <w:tc>
          <w:tcPr>
            <w:tcW w:w="995" w:type="dxa"/>
            <w:shd w:val="clear" w:color="auto" w:fill="92D050"/>
            <w:tcMar>
              <w:top w:w="0" w:type="dxa"/>
              <w:left w:w="108" w:type="dxa"/>
              <w:bottom w:w="0" w:type="dxa"/>
              <w:right w:w="108" w:type="dxa"/>
            </w:tcMar>
            <w:vAlign w:val="center"/>
            <w:hideMark/>
          </w:tcPr>
          <w:p w14:paraId="2CB7C204" w14:textId="5CB21633"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209AF097" w14:textId="370A8EF3" w:rsidR="00A650E8" w:rsidRDefault="00A650E8" w:rsidP="00346399">
            <w:pPr>
              <w:jc w:val="center"/>
              <w:rPr>
                <w:sz w:val="18"/>
                <w:szCs w:val="18"/>
                <w:lang w:val="en-US"/>
              </w:rPr>
            </w:pPr>
            <w:r>
              <w:rPr>
                <w:sz w:val="18"/>
                <w:szCs w:val="18"/>
              </w:rPr>
              <w:t>≥18 years*</w:t>
            </w:r>
          </w:p>
        </w:tc>
        <w:tc>
          <w:tcPr>
            <w:tcW w:w="1150" w:type="dxa"/>
            <w:shd w:val="clear" w:color="auto" w:fill="92D050"/>
            <w:tcMar>
              <w:top w:w="0" w:type="dxa"/>
              <w:left w:w="108" w:type="dxa"/>
              <w:bottom w:w="0" w:type="dxa"/>
              <w:right w:w="108" w:type="dxa"/>
            </w:tcMar>
            <w:vAlign w:val="center"/>
            <w:hideMark/>
          </w:tcPr>
          <w:p w14:paraId="730CA23A" w14:textId="2B1AD3C0"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46B86EF3" w14:textId="3F3A2D90" w:rsidR="00A650E8" w:rsidRDefault="00A650E8" w:rsidP="00346399">
            <w:pPr>
              <w:jc w:val="center"/>
              <w:rPr>
                <w:sz w:val="18"/>
                <w:szCs w:val="18"/>
              </w:rPr>
            </w:pPr>
            <w:r>
              <w:rPr>
                <w:sz w:val="18"/>
                <w:szCs w:val="18"/>
              </w:rPr>
              <w:t>≥18</w:t>
            </w:r>
          </w:p>
          <w:p w14:paraId="2C853F10" w14:textId="35F2CBB9" w:rsidR="00A650E8" w:rsidRDefault="00A650E8" w:rsidP="00346399">
            <w:pPr>
              <w:jc w:val="center"/>
              <w:rPr>
                <w:rFonts w:ascii="Calibri" w:hAnsi="Calibri" w:cs="Calibri"/>
                <w:sz w:val="18"/>
                <w:szCs w:val="18"/>
                <w:lang w:val="en-US"/>
              </w:rPr>
            </w:pPr>
            <w:r>
              <w:rPr>
                <w:sz w:val="18"/>
                <w:szCs w:val="18"/>
              </w:rPr>
              <w:t>Years*</w:t>
            </w:r>
          </w:p>
        </w:tc>
        <w:tc>
          <w:tcPr>
            <w:tcW w:w="783" w:type="dxa"/>
            <w:shd w:val="clear" w:color="auto" w:fill="92D050"/>
            <w:tcMar>
              <w:top w:w="0" w:type="dxa"/>
              <w:left w:w="108" w:type="dxa"/>
              <w:bottom w:w="0" w:type="dxa"/>
              <w:right w:w="108" w:type="dxa"/>
            </w:tcMar>
            <w:vAlign w:val="center"/>
            <w:hideMark/>
          </w:tcPr>
          <w:p w14:paraId="0ED11A0A" w14:textId="3E7E4CF4"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06E0A137" w14:textId="0E5AF0D4" w:rsidR="00A650E8" w:rsidRDefault="00A650E8" w:rsidP="00346399">
            <w:pPr>
              <w:jc w:val="center"/>
              <w:rPr>
                <w:sz w:val="18"/>
                <w:szCs w:val="18"/>
                <w:lang w:val="en-US"/>
              </w:rPr>
            </w:pPr>
            <w:r>
              <w:rPr>
                <w:sz w:val="18"/>
                <w:szCs w:val="18"/>
              </w:rPr>
              <w:t>≥18 years*</w:t>
            </w:r>
          </w:p>
        </w:tc>
        <w:tc>
          <w:tcPr>
            <w:tcW w:w="839" w:type="dxa"/>
            <w:shd w:val="clear" w:color="auto" w:fill="92D050"/>
            <w:tcMar>
              <w:top w:w="0" w:type="dxa"/>
              <w:left w:w="108" w:type="dxa"/>
              <w:bottom w:w="0" w:type="dxa"/>
              <w:right w:w="108" w:type="dxa"/>
            </w:tcMar>
            <w:vAlign w:val="center"/>
            <w:hideMark/>
          </w:tcPr>
          <w:p w14:paraId="72957B91" w14:textId="51D5B3BB"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6BB2598B" w14:textId="0E5CE80D" w:rsidR="00A650E8" w:rsidRDefault="00A650E8" w:rsidP="00346399">
            <w:pPr>
              <w:jc w:val="center"/>
              <w:rPr>
                <w:sz w:val="18"/>
                <w:szCs w:val="18"/>
                <w:lang w:val="en-US"/>
              </w:rPr>
            </w:pPr>
            <w:r>
              <w:rPr>
                <w:sz w:val="18"/>
                <w:szCs w:val="18"/>
              </w:rPr>
              <w:t>≥18 years*</w:t>
            </w:r>
          </w:p>
        </w:tc>
      </w:tr>
      <w:tr w:rsidR="00A650E8" w14:paraId="6E39A934" w14:textId="77777777" w:rsidTr="00A5535B">
        <w:trPr>
          <w:trHeight w:val="737"/>
        </w:trPr>
        <w:tc>
          <w:tcPr>
            <w:tcW w:w="0" w:type="auto"/>
            <w:vMerge/>
            <w:vAlign w:val="center"/>
            <w:hideMark/>
          </w:tcPr>
          <w:p w14:paraId="19007F51" w14:textId="77777777" w:rsidR="00A650E8" w:rsidRDefault="00A650E8" w:rsidP="00346399">
            <w:pPr>
              <w:jc w:val="center"/>
              <w:rPr>
                <w:rFonts w:ascii="Calibri" w:eastAsiaTheme="minorHAnsi" w:hAnsi="Calibri" w:cs="Calibri"/>
                <w:b/>
                <w:sz w:val="18"/>
                <w:szCs w:val="18"/>
                <w:lang w:val="en-US"/>
              </w:rPr>
            </w:pPr>
          </w:p>
        </w:tc>
        <w:tc>
          <w:tcPr>
            <w:tcW w:w="1517" w:type="dxa"/>
            <w:tcMar>
              <w:top w:w="0" w:type="dxa"/>
              <w:left w:w="108" w:type="dxa"/>
              <w:bottom w:w="0" w:type="dxa"/>
              <w:right w:w="108" w:type="dxa"/>
            </w:tcMar>
            <w:vAlign w:val="center"/>
            <w:hideMark/>
          </w:tcPr>
          <w:p w14:paraId="4321128E" w14:textId="0AA18D58" w:rsidR="00A650E8" w:rsidRDefault="00A650E8" w:rsidP="00346399">
            <w:pPr>
              <w:jc w:val="center"/>
              <w:rPr>
                <w:rFonts w:ascii="Calibri" w:hAnsi="Calibri" w:cs="Calibri"/>
                <w:b/>
                <w:sz w:val="18"/>
                <w:szCs w:val="18"/>
                <w:lang w:val="en-US"/>
              </w:rPr>
            </w:pPr>
            <w:r>
              <w:rPr>
                <w:b/>
                <w:bCs w:val="0"/>
                <w:sz w:val="18"/>
                <w:szCs w:val="18"/>
                <w:lang w:val="en-US"/>
              </w:rPr>
              <w:t>Low-dose corticosteroids</w:t>
            </w:r>
          </w:p>
        </w:tc>
        <w:tc>
          <w:tcPr>
            <w:tcW w:w="657" w:type="dxa"/>
            <w:shd w:val="clear" w:color="auto" w:fill="92D050"/>
            <w:tcMar>
              <w:top w:w="0" w:type="dxa"/>
              <w:left w:w="108" w:type="dxa"/>
              <w:bottom w:w="0" w:type="dxa"/>
              <w:right w:w="108" w:type="dxa"/>
            </w:tcMar>
            <w:vAlign w:val="center"/>
            <w:hideMark/>
          </w:tcPr>
          <w:p w14:paraId="66D19A0A" w14:textId="1D3EE968" w:rsidR="00A650E8" w:rsidRDefault="00A650E8" w:rsidP="00346399">
            <w:pPr>
              <w:jc w:val="center"/>
              <w:rPr>
                <w:rFonts w:ascii="Segoe UI Symbol" w:hAnsi="Segoe UI Symbol"/>
                <w:bCs w:val="0"/>
                <w:sz w:val="18"/>
                <w:szCs w:val="18"/>
                <w:lang w:val="en-US"/>
              </w:rPr>
            </w:pPr>
            <w:r>
              <w:rPr>
                <w:rFonts w:ascii="Segoe UI Symbol" w:hAnsi="Segoe UI Symbol"/>
                <w:sz w:val="18"/>
                <w:szCs w:val="18"/>
                <w:lang w:val="en-US"/>
              </w:rPr>
              <w:t>✓</w:t>
            </w:r>
          </w:p>
          <w:p w14:paraId="120F6447" w14:textId="118CF47B" w:rsidR="00A650E8" w:rsidRDefault="00A650E8" w:rsidP="00346399">
            <w:pPr>
              <w:jc w:val="center"/>
              <w:rPr>
                <w:sz w:val="18"/>
                <w:szCs w:val="18"/>
                <w:lang w:val="en-US"/>
              </w:rPr>
            </w:pPr>
            <w:r>
              <w:rPr>
                <w:sz w:val="18"/>
                <w:szCs w:val="18"/>
              </w:rPr>
              <w:t>any age</w:t>
            </w:r>
          </w:p>
        </w:tc>
        <w:tc>
          <w:tcPr>
            <w:tcW w:w="711" w:type="dxa"/>
            <w:shd w:val="clear" w:color="auto" w:fill="92D050"/>
            <w:vAlign w:val="center"/>
          </w:tcPr>
          <w:p w14:paraId="72F77242" w14:textId="678BC0EA" w:rsidR="00A650E8" w:rsidRDefault="00A650E8" w:rsidP="00346399">
            <w:pPr>
              <w:jc w:val="center"/>
              <w:rPr>
                <w:ins w:id="1046" w:author="Leon Peto" w:date="2023-08-04T11:42:00Z"/>
                <w:rFonts w:ascii="Segoe UI Symbol" w:hAnsi="Segoe UI Symbol" w:cs="Calibri"/>
                <w:sz w:val="18"/>
                <w:szCs w:val="18"/>
                <w:lang w:val="en-US"/>
              </w:rPr>
            </w:pPr>
            <w:ins w:id="1047" w:author="Leon Peto" w:date="2023-08-04T11:42:00Z">
              <w:r>
                <w:rPr>
                  <w:rFonts w:ascii="Segoe UI Symbol" w:hAnsi="Segoe UI Symbol"/>
                  <w:sz w:val="18"/>
                  <w:szCs w:val="18"/>
                  <w:lang w:val="en-US"/>
                </w:rPr>
                <w:t>✓</w:t>
              </w:r>
            </w:ins>
          </w:p>
          <w:p w14:paraId="4EBE5B5E" w14:textId="7774AD9E" w:rsidR="00A650E8" w:rsidRDefault="00A650E8" w:rsidP="00346399">
            <w:pPr>
              <w:jc w:val="center"/>
              <w:rPr>
                <w:ins w:id="1048" w:author="Leon Peto" w:date="2023-08-04T11:41:00Z"/>
                <w:rFonts w:ascii="Segoe UI Symbol" w:hAnsi="Segoe UI Symbol"/>
                <w:sz w:val="18"/>
                <w:szCs w:val="18"/>
                <w:lang w:val="en-US"/>
              </w:rPr>
            </w:pPr>
            <w:ins w:id="1049" w:author="Leon Peto" w:date="2023-08-04T11:42:00Z">
              <w:r>
                <w:rPr>
                  <w:sz w:val="18"/>
                  <w:szCs w:val="18"/>
                </w:rPr>
                <w:t>≥18 years</w:t>
              </w:r>
            </w:ins>
          </w:p>
        </w:tc>
        <w:tc>
          <w:tcPr>
            <w:tcW w:w="591" w:type="dxa"/>
            <w:shd w:val="clear" w:color="auto" w:fill="92D050"/>
            <w:tcMar>
              <w:top w:w="0" w:type="dxa"/>
              <w:left w:w="108" w:type="dxa"/>
              <w:bottom w:w="0" w:type="dxa"/>
              <w:right w:w="108" w:type="dxa"/>
            </w:tcMar>
            <w:vAlign w:val="center"/>
            <w:hideMark/>
          </w:tcPr>
          <w:p w14:paraId="47D6F014" w14:textId="523573B8"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1BC512A0" w14:textId="67A53448" w:rsidR="00A650E8" w:rsidRDefault="00A650E8" w:rsidP="00346399">
            <w:pPr>
              <w:jc w:val="center"/>
              <w:rPr>
                <w:sz w:val="18"/>
                <w:szCs w:val="18"/>
                <w:lang w:val="en-US"/>
              </w:rPr>
            </w:pPr>
            <w:r>
              <w:rPr>
                <w:sz w:val="18"/>
                <w:szCs w:val="18"/>
              </w:rPr>
              <w:t>≥18 years</w:t>
            </w:r>
          </w:p>
        </w:tc>
        <w:tc>
          <w:tcPr>
            <w:tcW w:w="727" w:type="dxa"/>
            <w:shd w:val="clear" w:color="auto" w:fill="92D050"/>
            <w:tcMar>
              <w:top w:w="0" w:type="dxa"/>
              <w:left w:w="108" w:type="dxa"/>
              <w:bottom w:w="0" w:type="dxa"/>
              <w:right w:w="108" w:type="dxa"/>
            </w:tcMar>
            <w:vAlign w:val="center"/>
            <w:hideMark/>
          </w:tcPr>
          <w:p w14:paraId="7268320E" w14:textId="47D39136"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22552A30" w14:textId="1A76A367" w:rsidR="00A650E8" w:rsidRDefault="00A650E8" w:rsidP="00346399">
            <w:pPr>
              <w:jc w:val="center"/>
              <w:rPr>
                <w:sz w:val="18"/>
                <w:szCs w:val="18"/>
                <w:lang w:val="en-US"/>
              </w:rPr>
            </w:pPr>
            <w:r>
              <w:rPr>
                <w:sz w:val="18"/>
                <w:szCs w:val="18"/>
              </w:rPr>
              <w:t>≥18 years</w:t>
            </w:r>
          </w:p>
        </w:tc>
        <w:tc>
          <w:tcPr>
            <w:tcW w:w="995" w:type="dxa"/>
            <w:shd w:val="clear" w:color="auto" w:fill="92D050"/>
            <w:tcMar>
              <w:top w:w="0" w:type="dxa"/>
              <w:left w:w="108" w:type="dxa"/>
              <w:bottom w:w="0" w:type="dxa"/>
              <w:right w:w="108" w:type="dxa"/>
            </w:tcMar>
            <w:vAlign w:val="center"/>
            <w:hideMark/>
          </w:tcPr>
          <w:p w14:paraId="38404AE1" w14:textId="546777A4"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1585729B" w14:textId="2065A486" w:rsidR="00A650E8" w:rsidRDefault="00A650E8" w:rsidP="00346399">
            <w:pPr>
              <w:jc w:val="center"/>
              <w:rPr>
                <w:sz w:val="18"/>
                <w:szCs w:val="18"/>
                <w:lang w:val="en-US"/>
              </w:rPr>
            </w:pPr>
            <w:r>
              <w:rPr>
                <w:sz w:val="18"/>
                <w:szCs w:val="18"/>
              </w:rPr>
              <w:t>≥18 years</w:t>
            </w:r>
          </w:p>
        </w:tc>
        <w:tc>
          <w:tcPr>
            <w:tcW w:w="1150" w:type="dxa"/>
            <w:shd w:val="clear" w:color="auto" w:fill="92D050"/>
            <w:tcMar>
              <w:top w:w="0" w:type="dxa"/>
              <w:left w:w="108" w:type="dxa"/>
              <w:bottom w:w="0" w:type="dxa"/>
              <w:right w:w="108" w:type="dxa"/>
            </w:tcMar>
            <w:vAlign w:val="center"/>
            <w:hideMark/>
          </w:tcPr>
          <w:p w14:paraId="3B8A681F" w14:textId="76656944"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47C92F80" w14:textId="2B844593" w:rsidR="00A650E8" w:rsidRDefault="00A650E8" w:rsidP="00346399">
            <w:pPr>
              <w:jc w:val="center"/>
              <w:rPr>
                <w:sz w:val="18"/>
                <w:szCs w:val="18"/>
              </w:rPr>
            </w:pPr>
            <w:r>
              <w:rPr>
                <w:sz w:val="18"/>
                <w:szCs w:val="18"/>
              </w:rPr>
              <w:t>≥18</w:t>
            </w:r>
          </w:p>
          <w:p w14:paraId="0C300ADC" w14:textId="0C6DD339" w:rsidR="00A650E8" w:rsidRDefault="00A650E8" w:rsidP="00346399">
            <w:pPr>
              <w:jc w:val="center"/>
              <w:rPr>
                <w:rFonts w:ascii="Calibri" w:hAnsi="Calibri" w:cs="Calibri"/>
                <w:sz w:val="18"/>
                <w:szCs w:val="18"/>
                <w:lang w:val="en-US"/>
              </w:rPr>
            </w:pPr>
            <w:r>
              <w:rPr>
                <w:sz w:val="18"/>
                <w:szCs w:val="18"/>
              </w:rPr>
              <w:t>years</w:t>
            </w:r>
          </w:p>
        </w:tc>
        <w:tc>
          <w:tcPr>
            <w:tcW w:w="783" w:type="dxa"/>
            <w:shd w:val="clear" w:color="auto" w:fill="92D050"/>
            <w:tcMar>
              <w:top w:w="0" w:type="dxa"/>
              <w:left w:w="108" w:type="dxa"/>
              <w:bottom w:w="0" w:type="dxa"/>
              <w:right w:w="108" w:type="dxa"/>
            </w:tcMar>
            <w:vAlign w:val="center"/>
            <w:hideMark/>
          </w:tcPr>
          <w:p w14:paraId="2A1D46BB" w14:textId="6C4CFBBC" w:rsidR="00A650E8" w:rsidRDefault="00A650E8" w:rsidP="00346399">
            <w:pPr>
              <w:jc w:val="center"/>
              <w:rPr>
                <w:rFonts w:ascii="Segoe UI Symbol" w:hAnsi="Segoe UI Symbol"/>
                <w:sz w:val="18"/>
                <w:szCs w:val="18"/>
                <w:lang w:val="en-US"/>
              </w:rPr>
            </w:pPr>
            <w:r>
              <w:rPr>
                <w:rFonts w:ascii="Segoe UI Symbol" w:hAnsi="Segoe UI Symbol"/>
                <w:sz w:val="18"/>
                <w:szCs w:val="18"/>
                <w:lang w:val="en-US"/>
              </w:rPr>
              <w:t>✓</w:t>
            </w:r>
          </w:p>
          <w:p w14:paraId="402F3F3D" w14:textId="606246D1" w:rsidR="00A650E8" w:rsidRDefault="00A650E8" w:rsidP="00346399">
            <w:pPr>
              <w:jc w:val="center"/>
              <w:rPr>
                <w:sz w:val="18"/>
                <w:szCs w:val="18"/>
                <w:lang w:val="en-US"/>
              </w:rPr>
            </w:pPr>
            <w:r>
              <w:rPr>
                <w:sz w:val="18"/>
                <w:szCs w:val="18"/>
              </w:rPr>
              <w:t>≥18 years</w:t>
            </w:r>
          </w:p>
        </w:tc>
        <w:tc>
          <w:tcPr>
            <w:tcW w:w="839" w:type="dxa"/>
            <w:shd w:val="clear" w:color="auto" w:fill="92D050"/>
            <w:tcMar>
              <w:top w:w="0" w:type="dxa"/>
              <w:left w:w="108" w:type="dxa"/>
              <w:bottom w:w="0" w:type="dxa"/>
              <w:right w:w="108" w:type="dxa"/>
            </w:tcMar>
            <w:vAlign w:val="center"/>
            <w:hideMark/>
          </w:tcPr>
          <w:p w14:paraId="6F99CFB0" w14:textId="3543B2F1" w:rsidR="00A650E8" w:rsidRDefault="00A650E8" w:rsidP="00346399">
            <w:pPr>
              <w:jc w:val="center"/>
              <w:rPr>
                <w:rFonts w:ascii="Segoe UI Symbol" w:hAnsi="Segoe UI Symbol" w:cs="Calibri"/>
                <w:sz w:val="18"/>
                <w:szCs w:val="18"/>
                <w:lang w:val="en-US"/>
              </w:rPr>
            </w:pPr>
            <w:r>
              <w:rPr>
                <w:rFonts w:ascii="Segoe UI Symbol" w:hAnsi="Segoe UI Symbol"/>
                <w:sz w:val="18"/>
                <w:szCs w:val="18"/>
                <w:lang w:val="en-US"/>
              </w:rPr>
              <w:t>✓</w:t>
            </w:r>
          </w:p>
          <w:p w14:paraId="7AC18C8B" w14:textId="01349A6D" w:rsidR="00A650E8" w:rsidRDefault="00A650E8" w:rsidP="00346399">
            <w:pPr>
              <w:jc w:val="center"/>
              <w:rPr>
                <w:sz w:val="18"/>
                <w:szCs w:val="18"/>
                <w:lang w:val="en-US"/>
              </w:rPr>
            </w:pPr>
            <w:r>
              <w:rPr>
                <w:sz w:val="18"/>
                <w:szCs w:val="18"/>
              </w:rPr>
              <w:t>≥18 years</w:t>
            </w:r>
          </w:p>
        </w:tc>
      </w:tr>
      <w:tr w:rsidR="00A5535B" w14:paraId="187015B3" w14:textId="77777777" w:rsidTr="00A5535B">
        <w:trPr>
          <w:trHeight w:val="737"/>
          <w:ins w:id="1050" w:author="Leon Peto" w:date="2023-08-04T11:41:00Z"/>
        </w:trPr>
        <w:tc>
          <w:tcPr>
            <w:tcW w:w="0" w:type="auto"/>
            <w:vAlign w:val="center"/>
          </w:tcPr>
          <w:p w14:paraId="31CB26BA" w14:textId="77BE3E14" w:rsidR="00A650E8" w:rsidRDefault="00A650E8" w:rsidP="00346399">
            <w:pPr>
              <w:jc w:val="center"/>
              <w:rPr>
                <w:ins w:id="1051" w:author="Leon Peto" w:date="2023-08-04T11:41:00Z"/>
                <w:rFonts w:ascii="Calibri" w:eastAsiaTheme="minorHAnsi" w:hAnsi="Calibri" w:cs="Calibri"/>
                <w:b/>
                <w:sz w:val="18"/>
                <w:szCs w:val="18"/>
                <w:lang w:val="en-US"/>
              </w:rPr>
            </w:pPr>
            <w:ins w:id="1052" w:author="Leon Peto" w:date="2023-08-04T11:41:00Z">
              <w:r w:rsidRPr="00346399">
                <w:rPr>
                  <w:rFonts w:ascii="Calibri" w:eastAsiaTheme="minorHAnsi" w:hAnsi="Calibri" w:cs="Calibri"/>
                  <w:b/>
                  <w:sz w:val="20"/>
                  <w:szCs w:val="18"/>
                  <w:lang w:val="en-US"/>
                </w:rPr>
                <w:t>Community-acquired pneumonia</w:t>
              </w:r>
            </w:ins>
          </w:p>
        </w:tc>
        <w:tc>
          <w:tcPr>
            <w:tcW w:w="1517" w:type="dxa"/>
            <w:tcMar>
              <w:top w:w="0" w:type="dxa"/>
              <w:left w:w="108" w:type="dxa"/>
              <w:bottom w:w="0" w:type="dxa"/>
              <w:right w:w="108" w:type="dxa"/>
            </w:tcMar>
            <w:vAlign w:val="center"/>
          </w:tcPr>
          <w:p w14:paraId="59997C2B" w14:textId="736B3F67" w:rsidR="00A650E8" w:rsidRDefault="00A650E8" w:rsidP="00346399">
            <w:pPr>
              <w:jc w:val="center"/>
              <w:rPr>
                <w:ins w:id="1053" w:author="Leon Peto" w:date="2023-08-04T11:41:00Z"/>
                <w:b/>
                <w:bCs w:val="0"/>
                <w:sz w:val="18"/>
                <w:szCs w:val="18"/>
                <w:lang w:val="en-US"/>
              </w:rPr>
            </w:pPr>
            <w:ins w:id="1054" w:author="Leon Peto" w:date="2023-08-04T11:41:00Z">
              <w:r>
                <w:rPr>
                  <w:b/>
                  <w:bCs w:val="0"/>
                  <w:sz w:val="18"/>
                  <w:szCs w:val="18"/>
                  <w:lang w:val="en-US"/>
                </w:rPr>
                <w:t>Low-dose corticosteroids</w:t>
              </w:r>
            </w:ins>
          </w:p>
        </w:tc>
        <w:tc>
          <w:tcPr>
            <w:tcW w:w="657" w:type="dxa"/>
            <w:shd w:val="clear" w:color="auto" w:fill="92D050"/>
            <w:tcMar>
              <w:top w:w="0" w:type="dxa"/>
              <w:left w:w="108" w:type="dxa"/>
              <w:bottom w:w="0" w:type="dxa"/>
              <w:right w:w="108" w:type="dxa"/>
            </w:tcMar>
            <w:vAlign w:val="center"/>
          </w:tcPr>
          <w:p w14:paraId="32917608" w14:textId="5A14F707" w:rsidR="00A650E8" w:rsidRDefault="00A650E8" w:rsidP="00346399">
            <w:pPr>
              <w:jc w:val="center"/>
              <w:rPr>
                <w:ins w:id="1055" w:author="Leon Peto" w:date="2023-08-04T11:42:00Z"/>
                <w:rFonts w:ascii="Segoe UI Symbol" w:hAnsi="Segoe UI Symbol" w:cs="Calibri"/>
                <w:sz w:val="18"/>
                <w:szCs w:val="18"/>
                <w:lang w:val="en-US"/>
              </w:rPr>
            </w:pPr>
            <w:ins w:id="1056" w:author="Leon Peto" w:date="2023-08-04T11:42:00Z">
              <w:r>
                <w:rPr>
                  <w:rFonts w:ascii="Segoe UI Symbol" w:hAnsi="Segoe UI Symbol"/>
                  <w:sz w:val="18"/>
                  <w:szCs w:val="18"/>
                  <w:lang w:val="en-US"/>
                </w:rPr>
                <w:t>✓</w:t>
              </w:r>
            </w:ins>
          </w:p>
          <w:p w14:paraId="703D6C36" w14:textId="7155A08E" w:rsidR="00A650E8" w:rsidRDefault="00A650E8" w:rsidP="00346399">
            <w:pPr>
              <w:jc w:val="center"/>
              <w:rPr>
                <w:ins w:id="1057" w:author="Leon Peto" w:date="2023-08-04T11:41:00Z"/>
                <w:rFonts w:ascii="Segoe UI Symbol" w:hAnsi="Segoe UI Symbol"/>
                <w:sz w:val="18"/>
                <w:szCs w:val="18"/>
                <w:lang w:val="en-US"/>
              </w:rPr>
            </w:pPr>
            <w:ins w:id="1058" w:author="Leon Peto" w:date="2023-08-04T11:42:00Z">
              <w:r>
                <w:rPr>
                  <w:sz w:val="18"/>
                  <w:szCs w:val="18"/>
                </w:rPr>
                <w:t>≥18 years</w:t>
              </w:r>
            </w:ins>
          </w:p>
        </w:tc>
        <w:tc>
          <w:tcPr>
            <w:tcW w:w="711" w:type="dxa"/>
            <w:shd w:val="clear" w:color="auto" w:fill="92D050"/>
            <w:vAlign w:val="center"/>
          </w:tcPr>
          <w:p w14:paraId="244336E2" w14:textId="7CFD6B28" w:rsidR="00A650E8" w:rsidRDefault="00A650E8" w:rsidP="00346399">
            <w:pPr>
              <w:jc w:val="center"/>
              <w:rPr>
                <w:ins w:id="1059" w:author="Leon Peto" w:date="2023-08-04T11:42:00Z"/>
                <w:rFonts w:ascii="Segoe UI Symbol" w:hAnsi="Segoe UI Symbol" w:cs="Calibri"/>
                <w:sz w:val="18"/>
                <w:szCs w:val="18"/>
                <w:lang w:val="en-US"/>
              </w:rPr>
            </w:pPr>
            <w:ins w:id="1060" w:author="Leon Peto" w:date="2023-08-04T11:42:00Z">
              <w:r>
                <w:rPr>
                  <w:rFonts w:ascii="Segoe UI Symbol" w:hAnsi="Segoe UI Symbol"/>
                  <w:sz w:val="18"/>
                  <w:szCs w:val="18"/>
                  <w:lang w:val="en-US"/>
                </w:rPr>
                <w:t>✓</w:t>
              </w:r>
            </w:ins>
          </w:p>
          <w:p w14:paraId="7F6D57B6" w14:textId="2104DC3D" w:rsidR="00A650E8" w:rsidRDefault="00A650E8" w:rsidP="00346399">
            <w:pPr>
              <w:jc w:val="center"/>
              <w:rPr>
                <w:ins w:id="1061" w:author="Leon Peto" w:date="2023-08-04T11:41:00Z"/>
                <w:rFonts w:ascii="Segoe UI Symbol" w:hAnsi="Segoe UI Symbol"/>
                <w:sz w:val="18"/>
                <w:szCs w:val="18"/>
                <w:lang w:val="en-US"/>
              </w:rPr>
            </w:pPr>
            <w:ins w:id="1062" w:author="Leon Peto" w:date="2023-08-04T11:42:00Z">
              <w:r>
                <w:rPr>
                  <w:sz w:val="18"/>
                  <w:szCs w:val="18"/>
                </w:rPr>
                <w:t>≥18 years</w:t>
              </w:r>
            </w:ins>
          </w:p>
        </w:tc>
        <w:tc>
          <w:tcPr>
            <w:tcW w:w="591" w:type="dxa"/>
            <w:shd w:val="clear" w:color="auto" w:fill="92D050"/>
            <w:tcMar>
              <w:top w:w="0" w:type="dxa"/>
              <w:left w:w="108" w:type="dxa"/>
              <w:bottom w:w="0" w:type="dxa"/>
              <w:right w:w="108" w:type="dxa"/>
            </w:tcMar>
            <w:vAlign w:val="center"/>
          </w:tcPr>
          <w:p w14:paraId="4A7E412A" w14:textId="5281C9A1" w:rsidR="00A650E8" w:rsidRDefault="00A650E8" w:rsidP="00346399">
            <w:pPr>
              <w:jc w:val="center"/>
              <w:rPr>
                <w:ins w:id="1063" w:author="Leon Peto" w:date="2023-08-04T11:42:00Z"/>
                <w:rFonts w:ascii="Segoe UI Symbol" w:hAnsi="Segoe UI Symbol" w:cs="Calibri"/>
                <w:sz w:val="18"/>
                <w:szCs w:val="18"/>
                <w:lang w:val="en-US"/>
              </w:rPr>
            </w:pPr>
            <w:ins w:id="1064" w:author="Leon Peto" w:date="2023-08-04T11:42:00Z">
              <w:r>
                <w:rPr>
                  <w:rFonts w:ascii="Segoe UI Symbol" w:hAnsi="Segoe UI Symbol"/>
                  <w:sz w:val="18"/>
                  <w:szCs w:val="18"/>
                  <w:lang w:val="en-US"/>
                </w:rPr>
                <w:t>✓</w:t>
              </w:r>
            </w:ins>
          </w:p>
          <w:p w14:paraId="20CAEA50" w14:textId="58210B8A" w:rsidR="00A650E8" w:rsidRDefault="00A650E8" w:rsidP="00346399">
            <w:pPr>
              <w:jc w:val="center"/>
              <w:rPr>
                <w:ins w:id="1065" w:author="Leon Peto" w:date="2023-08-04T11:41:00Z"/>
                <w:rFonts w:ascii="Segoe UI Symbol" w:hAnsi="Segoe UI Symbol"/>
                <w:sz w:val="18"/>
                <w:szCs w:val="18"/>
                <w:lang w:val="en-US"/>
              </w:rPr>
            </w:pPr>
            <w:ins w:id="1066" w:author="Leon Peto" w:date="2023-08-04T11:42:00Z">
              <w:r>
                <w:rPr>
                  <w:sz w:val="18"/>
                  <w:szCs w:val="18"/>
                </w:rPr>
                <w:t>≥18 years</w:t>
              </w:r>
            </w:ins>
          </w:p>
        </w:tc>
        <w:tc>
          <w:tcPr>
            <w:tcW w:w="727" w:type="dxa"/>
            <w:shd w:val="clear" w:color="auto" w:fill="92D050"/>
            <w:tcMar>
              <w:top w:w="0" w:type="dxa"/>
              <w:left w:w="108" w:type="dxa"/>
              <w:bottom w:w="0" w:type="dxa"/>
              <w:right w:w="108" w:type="dxa"/>
            </w:tcMar>
            <w:vAlign w:val="center"/>
          </w:tcPr>
          <w:p w14:paraId="7AFA26BE" w14:textId="06C4961C" w:rsidR="00A650E8" w:rsidRDefault="00A650E8" w:rsidP="00346399">
            <w:pPr>
              <w:jc w:val="center"/>
              <w:rPr>
                <w:ins w:id="1067" w:author="Leon Peto" w:date="2023-08-04T11:42:00Z"/>
                <w:rFonts w:ascii="Segoe UI Symbol" w:hAnsi="Segoe UI Symbol" w:cs="Calibri"/>
                <w:sz w:val="18"/>
                <w:szCs w:val="18"/>
                <w:lang w:val="en-US"/>
              </w:rPr>
            </w:pPr>
            <w:ins w:id="1068" w:author="Leon Peto" w:date="2023-08-04T11:42:00Z">
              <w:r>
                <w:rPr>
                  <w:rFonts w:ascii="Segoe UI Symbol" w:hAnsi="Segoe UI Symbol"/>
                  <w:sz w:val="18"/>
                  <w:szCs w:val="18"/>
                  <w:lang w:val="en-US"/>
                </w:rPr>
                <w:t>✓</w:t>
              </w:r>
            </w:ins>
          </w:p>
          <w:p w14:paraId="69AD3A1C" w14:textId="3EBF7601" w:rsidR="00A650E8" w:rsidRDefault="00A650E8" w:rsidP="00346399">
            <w:pPr>
              <w:jc w:val="center"/>
              <w:rPr>
                <w:ins w:id="1069" w:author="Leon Peto" w:date="2023-08-04T11:42:00Z"/>
                <w:sz w:val="18"/>
                <w:szCs w:val="18"/>
              </w:rPr>
            </w:pPr>
            <w:ins w:id="1070" w:author="Leon Peto" w:date="2023-08-04T11:42:00Z">
              <w:r>
                <w:rPr>
                  <w:sz w:val="18"/>
                  <w:szCs w:val="18"/>
                </w:rPr>
                <w:t>≥18</w:t>
              </w:r>
            </w:ins>
          </w:p>
          <w:p w14:paraId="238BC905" w14:textId="521EE94A" w:rsidR="00A650E8" w:rsidRDefault="00A650E8" w:rsidP="00346399">
            <w:pPr>
              <w:jc w:val="center"/>
              <w:rPr>
                <w:ins w:id="1071" w:author="Leon Peto" w:date="2023-08-04T11:41:00Z"/>
                <w:rFonts w:ascii="Segoe UI Symbol" w:hAnsi="Segoe UI Symbol"/>
                <w:sz w:val="18"/>
                <w:szCs w:val="18"/>
                <w:lang w:val="en-US"/>
              </w:rPr>
            </w:pPr>
            <w:ins w:id="1072" w:author="Leon Peto" w:date="2023-08-04T11:42:00Z">
              <w:r>
                <w:rPr>
                  <w:sz w:val="18"/>
                  <w:szCs w:val="18"/>
                </w:rPr>
                <w:t>years</w:t>
              </w:r>
            </w:ins>
          </w:p>
        </w:tc>
        <w:tc>
          <w:tcPr>
            <w:tcW w:w="995" w:type="dxa"/>
            <w:shd w:val="clear" w:color="auto" w:fill="92D050"/>
            <w:tcMar>
              <w:top w:w="0" w:type="dxa"/>
              <w:left w:w="108" w:type="dxa"/>
              <w:bottom w:w="0" w:type="dxa"/>
              <w:right w:w="108" w:type="dxa"/>
            </w:tcMar>
            <w:vAlign w:val="center"/>
          </w:tcPr>
          <w:p w14:paraId="209AE88D" w14:textId="06E8AF6D" w:rsidR="00A650E8" w:rsidRDefault="00A650E8" w:rsidP="00346399">
            <w:pPr>
              <w:jc w:val="center"/>
              <w:rPr>
                <w:ins w:id="1073" w:author="Leon Peto" w:date="2023-08-04T11:42:00Z"/>
                <w:rFonts w:ascii="Segoe UI Symbol" w:hAnsi="Segoe UI Symbol"/>
                <w:sz w:val="18"/>
                <w:szCs w:val="18"/>
                <w:lang w:val="en-US"/>
              </w:rPr>
            </w:pPr>
            <w:ins w:id="1074" w:author="Leon Peto" w:date="2023-08-04T11:42:00Z">
              <w:r>
                <w:rPr>
                  <w:rFonts w:ascii="Segoe UI Symbol" w:hAnsi="Segoe UI Symbol"/>
                  <w:sz w:val="18"/>
                  <w:szCs w:val="18"/>
                  <w:lang w:val="en-US"/>
                </w:rPr>
                <w:t>✓</w:t>
              </w:r>
            </w:ins>
          </w:p>
          <w:p w14:paraId="44AB8302" w14:textId="279E9F86" w:rsidR="00A650E8" w:rsidRDefault="00A650E8" w:rsidP="00346399">
            <w:pPr>
              <w:jc w:val="center"/>
              <w:rPr>
                <w:ins w:id="1075" w:author="Leon Peto" w:date="2023-08-04T11:41:00Z"/>
                <w:rFonts w:ascii="Segoe UI Symbol" w:hAnsi="Segoe UI Symbol"/>
                <w:sz w:val="18"/>
                <w:szCs w:val="18"/>
                <w:lang w:val="en-US"/>
              </w:rPr>
            </w:pPr>
            <w:ins w:id="1076" w:author="Leon Peto" w:date="2023-08-04T11:42:00Z">
              <w:r>
                <w:rPr>
                  <w:sz w:val="18"/>
                  <w:szCs w:val="18"/>
                </w:rPr>
                <w:t>≥18 years</w:t>
              </w:r>
            </w:ins>
          </w:p>
        </w:tc>
        <w:tc>
          <w:tcPr>
            <w:tcW w:w="1150" w:type="dxa"/>
            <w:shd w:val="clear" w:color="auto" w:fill="92D050"/>
            <w:tcMar>
              <w:top w:w="0" w:type="dxa"/>
              <w:left w:w="108" w:type="dxa"/>
              <w:bottom w:w="0" w:type="dxa"/>
              <w:right w:w="108" w:type="dxa"/>
            </w:tcMar>
            <w:vAlign w:val="center"/>
          </w:tcPr>
          <w:p w14:paraId="0AC0917B" w14:textId="0B5A90A1" w:rsidR="00A650E8" w:rsidRDefault="00A650E8" w:rsidP="00346399">
            <w:pPr>
              <w:jc w:val="center"/>
              <w:rPr>
                <w:ins w:id="1077" w:author="Leon Peto" w:date="2023-08-04T11:42:00Z"/>
                <w:rFonts w:ascii="Segoe UI Symbol" w:hAnsi="Segoe UI Symbol" w:cs="Calibri"/>
                <w:sz w:val="18"/>
                <w:szCs w:val="18"/>
                <w:lang w:val="en-US"/>
              </w:rPr>
            </w:pPr>
            <w:ins w:id="1078" w:author="Leon Peto" w:date="2023-08-04T11:42:00Z">
              <w:r>
                <w:rPr>
                  <w:rFonts w:ascii="Segoe UI Symbol" w:hAnsi="Segoe UI Symbol"/>
                  <w:sz w:val="18"/>
                  <w:szCs w:val="18"/>
                  <w:lang w:val="en-US"/>
                </w:rPr>
                <w:t>✓</w:t>
              </w:r>
            </w:ins>
          </w:p>
          <w:p w14:paraId="2FB9D358" w14:textId="2C6B25C4" w:rsidR="00A650E8" w:rsidRDefault="00A650E8" w:rsidP="00346399">
            <w:pPr>
              <w:jc w:val="center"/>
              <w:rPr>
                <w:ins w:id="1079" w:author="Leon Peto" w:date="2023-08-04T11:42:00Z"/>
                <w:sz w:val="18"/>
                <w:szCs w:val="18"/>
              </w:rPr>
            </w:pPr>
            <w:ins w:id="1080" w:author="Leon Peto" w:date="2023-08-04T11:42:00Z">
              <w:r>
                <w:rPr>
                  <w:sz w:val="18"/>
                  <w:szCs w:val="18"/>
                </w:rPr>
                <w:t>≥18</w:t>
              </w:r>
            </w:ins>
          </w:p>
          <w:p w14:paraId="02CDB46E" w14:textId="2594894D" w:rsidR="00A650E8" w:rsidRDefault="00A650E8" w:rsidP="00346399">
            <w:pPr>
              <w:jc w:val="center"/>
              <w:rPr>
                <w:ins w:id="1081" w:author="Leon Peto" w:date="2023-08-04T11:41:00Z"/>
                <w:rFonts w:ascii="Segoe UI Symbol" w:hAnsi="Segoe UI Symbol"/>
                <w:sz w:val="18"/>
                <w:szCs w:val="18"/>
                <w:lang w:val="en-US"/>
              </w:rPr>
            </w:pPr>
            <w:ins w:id="1082" w:author="Leon Peto" w:date="2023-08-04T11:42:00Z">
              <w:r>
                <w:rPr>
                  <w:sz w:val="18"/>
                  <w:szCs w:val="18"/>
                </w:rPr>
                <w:t>years</w:t>
              </w:r>
            </w:ins>
          </w:p>
        </w:tc>
        <w:tc>
          <w:tcPr>
            <w:tcW w:w="783" w:type="dxa"/>
            <w:shd w:val="clear" w:color="auto" w:fill="92D050"/>
            <w:tcMar>
              <w:top w:w="0" w:type="dxa"/>
              <w:left w:w="108" w:type="dxa"/>
              <w:bottom w:w="0" w:type="dxa"/>
              <w:right w:w="108" w:type="dxa"/>
            </w:tcMar>
            <w:vAlign w:val="center"/>
          </w:tcPr>
          <w:p w14:paraId="5D90C1E1" w14:textId="4E64122F" w:rsidR="00A650E8" w:rsidRDefault="00A650E8" w:rsidP="00346399">
            <w:pPr>
              <w:jc w:val="center"/>
              <w:rPr>
                <w:ins w:id="1083" w:author="Leon Peto" w:date="2023-08-04T11:42:00Z"/>
                <w:rFonts w:ascii="Segoe UI Symbol" w:hAnsi="Segoe UI Symbol" w:cs="Calibri"/>
                <w:sz w:val="18"/>
                <w:szCs w:val="18"/>
                <w:lang w:val="en-US"/>
              </w:rPr>
            </w:pPr>
            <w:ins w:id="1084" w:author="Leon Peto" w:date="2023-08-04T11:42:00Z">
              <w:r>
                <w:rPr>
                  <w:rFonts w:ascii="Segoe UI Symbol" w:hAnsi="Segoe UI Symbol"/>
                  <w:sz w:val="18"/>
                  <w:szCs w:val="18"/>
                  <w:lang w:val="en-US"/>
                </w:rPr>
                <w:t>✓</w:t>
              </w:r>
            </w:ins>
          </w:p>
          <w:p w14:paraId="288F8521" w14:textId="701A6C4A" w:rsidR="00A650E8" w:rsidRDefault="00A650E8" w:rsidP="00346399">
            <w:pPr>
              <w:jc w:val="center"/>
              <w:rPr>
                <w:ins w:id="1085" w:author="Leon Peto" w:date="2023-08-04T11:41:00Z"/>
                <w:rFonts w:ascii="Segoe UI Symbol" w:hAnsi="Segoe UI Symbol"/>
                <w:sz w:val="18"/>
                <w:szCs w:val="18"/>
                <w:lang w:val="en-US"/>
              </w:rPr>
            </w:pPr>
            <w:ins w:id="1086" w:author="Leon Peto" w:date="2023-08-04T11:42:00Z">
              <w:r>
                <w:rPr>
                  <w:sz w:val="18"/>
                  <w:szCs w:val="18"/>
                </w:rPr>
                <w:t>≥18 years</w:t>
              </w:r>
            </w:ins>
          </w:p>
        </w:tc>
        <w:tc>
          <w:tcPr>
            <w:tcW w:w="839" w:type="dxa"/>
            <w:shd w:val="clear" w:color="auto" w:fill="92D050"/>
            <w:tcMar>
              <w:top w:w="0" w:type="dxa"/>
              <w:left w:w="108" w:type="dxa"/>
              <w:bottom w:w="0" w:type="dxa"/>
              <w:right w:w="108" w:type="dxa"/>
            </w:tcMar>
            <w:vAlign w:val="center"/>
          </w:tcPr>
          <w:p w14:paraId="39C66948" w14:textId="40B93D35" w:rsidR="00A650E8" w:rsidRDefault="00A650E8" w:rsidP="00346399">
            <w:pPr>
              <w:jc w:val="center"/>
              <w:rPr>
                <w:ins w:id="1087" w:author="Leon Peto" w:date="2023-08-04T11:42:00Z"/>
                <w:rFonts w:ascii="Segoe UI Symbol" w:hAnsi="Segoe UI Symbol" w:cs="Calibri"/>
                <w:sz w:val="18"/>
                <w:szCs w:val="18"/>
                <w:lang w:val="en-US"/>
              </w:rPr>
            </w:pPr>
            <w:ins w:id="1088" w:author="Leon Peto" w:date="2023-08-04T11:42:00Z">
              <w:r>
                <w:rPr>
                  <w:rFonts w:ascii="Segoe UI Symbol" w:hAnsi="Segoe UI Symbol"/>
                  <w:sz w:val="18"/>
                  <w:szCs w:val="18"/>
                  <w:lang w:val="en-US"/>
                </w:rPr>
                <w:t>✓</w:t>
              </w:r>
            </w:ins>
          </w:p>
          <w:p w14:paraId="24F2FA11" w14:textId="1D6DEA81" w:rsidR="00A650E8" w:rsidRDefault="00A650E8" w:rsidP="00346399">
            <w:pPr>
              <w:jc w:val="center"/>
              <w:rPr>
                <w:ins w:id="1089" w:author="Leon Peto" w:date="2023-08-04T11:41:00Z"/>
                <w:rFonts w:ascii="Segoe UI Symbol" w:hAnsi="Segoe UI Symbol"/>
                <w:sz w:val="18"/>
                <w:szCs w:val="18"/>
                <w:lang w:val="en-US"/>
              </w:rPr>
            </w:pPr>
            <w:ins w:id="1090" w:author="Leon Peto" w:date="2023-08-04T11:42:00Z">
              <w:r>
                <w:rPr>
                  <w:sz w:val="18"/>
                  <w:szCs w:val="18"/>
                </w:rPr>
                <w:t>≥18 years</w:t>
              </w:r>
            </w:ins>
          </w:p>
        </w:tc>
      </w:tr>
    </w:tbl>
    <w:p w14:paraId="443FF0AB" w14:textId="4586BA70" w:rsidR="00CB5EB1" w:rsidRDefault="00CB5EB1" w:rsidP="002573E2">
      <w:pPr>
        <w:rPr>
          <w:ins w:id="1091" w:author="Leon Peto" w:date="2023-08-04T11:43:00Z"/>
          <w:sz w:val="22"/>
          <w:szCs w:val="18"/>
        </w:rPr>
      </w:pPr>
      <w:r w:rsidRPr="00CB5EB1">
        <w:rPr>
          <w:sz w:val="22"/>
          <w:szCs w:val="18"/>
        </w:rPr>
        <w:t>‡ Each comparison is versus usual care alone without the relevant treatment</w:t>
      </w:r>
    </w:p>
    <w:p w14:paraId="5CAB313A" w14:textId="124B2927" w:rsidR="00346399" w:rsidRPr="00CB5EB1" w:rsidRDefault="00346399" w:rsidP="002573E2">
      <w:pPr>
        <w:rPr>
          <w:sz w:val="22"/>
          <w:szCs w:val="18"/>
        </w:rPr>
      </w:pPr>
      <w:ins w:id="1092" w:author="Leon Peto" w:date="2023-08-04T11:43:00Z">
        <w:r w:rsidRPr="00CB5EB1">
          <w:rPr>
            <w:bCs w:val="0"/>
            <w:sz w:val="20"/>
            <w:szCs w:val="18"/>
            <w:lang w:val="en-US"/>
          </w:rPr>
          <w:t>†</w:t>
        </w:r>
        <w:r w:rsidRPr="00CB5EB1">
          <w:rPr>
            <w:sz w:val="22"/>
          </w:rPr>
          <w:t xml:space="preserve"> France, Italy and The Netherlands</w:t>
        </w:r>
      </w:ins>
      <w:ins w:id="1093" w:author="Leon Peto" w:date="2023-08-04T15:27:00Z">
        <w:r w:rsidR="00AE7B3D">
          <w:rPr>
            <w:sz w:val="22"/>
          </w:rPr>
          <w:t>. See the EU region-specific appendix for further details of trial procedures in the EU (</w:t>
        </w:r>
      </w:ins>
      <w:ins w:id="1094" w:author="Leon Peto" w:date="2023-08-22T15:49:00Z">
        <w:r w:rsidR="00C95166">
          <w:rPr>
            <w:sz w:val="22"/>
          </w:rPr>
          <w:t xml:space="preserve">the EU appendix </w:t>
        </w:r>
      </w:ins>
      <w:ins w:id="1095" w:author="Leon Peto" w:date="2023-08-22T18:07:00Z">
        <w:r w:rsidR="00F20FDD">
          <w:rPr>
            <w:sz w:val="22"/>
          </w:rPr>
          <w:t>may</w:t>
        </w:r>
      </w:ins>
      <w:ins w:id="1096" w:author="Leon Peto" w:date="2023-08-22T15:49:00Z">
        <w:r w:rsidR="00C95166">
          <w:rPr>
            <w:sz w:val="22"/>
          </w:rPr>
          <w:t xml:space="preserve"> </w:t>
        </w:r>
      </w:ins>
      <w:ins w:id="1097" w:author="Leon Peto" w:date="2023-08-22T15:50:00Z">
        <w:r w:rsidR="00C95166">
          <w:rPr>
            <w:sz w:val="22"/>
          </w:rPr>
          <w:t xml:space="preserve">be </w:t>
        </w:r>
      </w:ins>
      <w:ins w:id="1098" w:author="Leon Peto" w:date="2023-08-22T15:49:00Z">
        <w:r w:rsidR="00C95166">
          <w:rPr>
            <w:sz w:val="22"/>
          </w:rPr>
          <w:t xml:space="preserve">appended to the end of this protocol, or </w:t>
        </w:r>
      </w:ins>
      <w:ins w:id="1099" w:author="Leon Peto" w:date="2023-08-22T15:50:00Z">
        <w:r w:rsidR="00C95166">
          <w:rPr>
            <w:sz w:val="22"/>
          </w:rPr>
          <w:t xml:space="preserve">can be </w:t>
        </w:r>
      </w:ins>
      <w:ins w:id="1100" w:author="Leon Peto" w:date="2023-08-22T15:49:00Z">
        <w:r w:rsidR="00C95166">
          <w:rPr>
            <w:sz w:val="22"/>
          </w:rPr>
          <w:t xml:space="preserve">downloaded as </w:t>
        </w:r>
      </w:ins>
      <w:ins w:id="1101" w:author="Leon Peto" w:date="2023-08-04T15:27:00Z">
        <w:r w:rsidR="00AE7B3D">
          <w:rPr>
            <w:sz w:val="22"/>
          </w:rPr>
          <w:t xml:space="preserve">a separate document at </w:t>
        </w:r>
        <w:r w:rsidR="00AE7B3D">
          <w:rPr>
            <w:sz w:val="22"/>
          </w:rPr>
          <w:fldChar w:fldCharType="begin"/>
        </w:r>
        <w:r w:rsidR="00AE7B3D">
          <w:rPr>
            <w:sz w:val="22"/>
          </w:rPr>
          <w:instrText xml:space="preserve"> HYPERLINK "http://www.recoverytrial.net" </w:instrText>
        </w:r>
        <w:r w:rsidR="00AE7B3D">
          <w:rPr>
            <w:sz w:val="22"/>
          </w:rPr>
          <w:fldChar w:fldCharType="separate"/>
        </w:r>
        <w:r w:rsidR="00AE7B3D" w:rsidRPr="001F27BC">
          <w:rPr>
            <w:rStyle w:val="Hyperlink"/>
            <w:rFonts w:cs="Arial"/>
            <w:sz w:val="22"/>
          </w:rPr>
          <w:t>www.recoverytrial.net</w:t>
        </w:r>
        <w:r w:rsidR="00AE7B3D">
          <w:rPr>
            <w:sz w:val="22"/>
          </w:rPr>
          <w:fldChar w:fldCharType="end"/>
        </w:r>
        <w:r w:rsidR="00AE7B3D">
          <w:rPr>
            <w:sz w:val="22"/>
          </w:rPr>
          <w:t>)</w:t>
        </w:r>
      </w:ins>
    </w:p>
    <w:p w14:paraId="5EE6E416" w14:textId="15102721" w:rsidR="002573E2" w:rsidRPr="00AF6969" w:rsidRDefault="00AF6969" w:rsidP="002573E2">
      <w:pPr>
        <w:rPr>
          <w:sz w:val="22"/>
        </w:rPr>
      </w:pPr>
      <w:r>
        <w:rPr>
          <w:sz w:val="18"/>
          <w:szCs w:val="18"/>
        </w:rPr>
        <w:t>*</w:t>
      </w:r>
      <w:r w:rsidR="001B332E">
        <w:rPr>
          <w:sz w:val="22"/>
        </w:rPr>
        <w:t xml:space="preserve"> Pregnant and </w:t>
      </w:r>
      <w:r w:rsidR="00C076CC">
        <w:rPr>
          <w:sz w:val="22"/>
        </w:rPr>
        <w:t>b</w:t>
      </w:r>
      <w:r w:rsidR="001B332E">
        <w:rPr>
          <w:sz w:val="22"/>
        </w:rPr>
        <w:t xml:space="preserve">reastfeeding women are </w:t>
      </w:r>
      <w:r w:rsidRPr="00C90F5D">
        <w:rPr>
          <w:sz w:val="22"/>
        </w:rPr>
        <w:t>excluded</w:t>
      </w:r>
    </w:p>
    <w:p w14:paraId="028542F3" w14:textId="77777777" w:rsidR="000C6882" w:rsidRPr="00633320" w:rsidRDefault="000C6882" w:rsidP="000C6882">
      <w:pPr>
        <w:pStyle w:val="EndNoteBibliography"/>
        <w:spacing w:after="240"/>
      </w:pPr>
    </w:p>
    <w:p w14:paraId="47396C3D" w14:textId="2D8B3C8B" w:rsidR="000C6882" w:rsidRPr="00633320" w:rsidRDefault="000C6882" w:rsidP="000C6882">
      <w:pPr>
        <w:pStyle w:val="StyleHeading1Linespacingsingle"/>
        <w:numPr>
          <w:ilvl w:val="0"/>
          <w:numId w:val="2"/>
        </w:numPr>
      </w:pPr>
      <w:r w:rsidRPr="00633320">
        <w:br w:type="page"/>
      </w:r>
      <w:bookmarkStart w:id="1102" w:name="_Toc44674880"/>
      <w:bookmarkStart w:id="1103" w:name="_Toc137835541"/>
      <w:bookmarkStart w:id="1104" w:name="_Toc142042592"/>
      <w:r w:rsidRPr="00633320">
        <w:lastRenderedPageBreak/>
        <w:t>R</w:t>
      </w:r>
      <w:bookmarkEnd w:id="1102"/>
      <w:bookmarkEnd w:id="1103"/>
      <w:r w:rsidR="00B64041">
        <w:t>eferences</w:t>
      </w:r>
      <w:bookmarkEnd w:id="1104"/>
    </w:p>
    <w:p w14:paraId="71074917" w14:textId="77777777" w:rsidR="00782CBF" w:rsidRPr="00782CBF" w:rsidRDefault="00A46DE7" w:rsidP="00782CBF">
      <w:pPr>
        <w:pStyle w:val="EndNoteBibliography"/>
        <w:spacing w:after="240"/>
        <w:ind w:left="720" w:hanging="720"/>
      </w:pPr>
      <w:r w:rsidRPr="00633320">
        <w:fldChar w:fldCharType="begin"/>
      </w:r>
      <w:r w:rsidRPr="00633320">
        <w:instrText xml:space="preserve"> ADDIN EN.REFLIST </w:instrText>
      </w:r>
      <w:r w:rsidRPr="00633320">
        <w:fldChar w:fldCharType="separate"/>
      </w:r>
      <w:bookmarkStart w:id="1105" w:name="_ENREF_1"/>
      <w:r w:rsidR="00782CBF" w:rsidRPr="00782CBF">
        <w:t>1.</w:t>
      </w:r>
      <w:r w:rsidR="00782CBF" w:rsidRPr="00782CBF">
        <w:tab/>
        <w:t>Zhu N, Zhang D, Wang W, et al. A Novel Coronavirus from Patients with Pneumonia in China, 2019. N Engl J Med 2020;382(8):727-733. DOI: 10.1056/NEJMoa2001017.</w:t>
      </w:r>
      <w:bookmarkEnd w:id="1105"/>
    </w:p>
    <w:p w14:paraId="003978BB" w14:textId="77777777" w:rsidR="00782CBF" w:rsidRPr="00782CBF" w:rsidRDefault="00782CBF" w:rsidP="00782CBF">
      <w:pPr>
        <w:pStyle w:val="EndNoteBibliography"/>
        <w:spacing w:after="240"/>
        <w:ind w:left="720" w:hanging="720"/>
      </w:pPr>
      <w:bookmarkStart w:id="1106" w:name="_ENREF_2"/>
      <w:r w:rsidRPr="00782CBF">
        <w:t>2.</w:t>
      </w:r>
      <w:r w:rsidRPr="00782CBF">
        <w:tab/>
        <w:t>Shi R, Shan C, Duan X, et al. A human neutralizing antibody targets the receptor-binding site of SARS-CoV-2. Nature 2020;584(7819):120-124. DOI: 10.1038/s41586-020-2381-y.</w:t>
      </w:r>
      <w:bookmarkEnd w:id="1106"/>
    </w:p>
    <w:p w14:paraId="5D96CF41" w14:textId="77777777" w:rsidR="00782CBF" w:rsidRPr="00782CBF" w:rsidRDefault="00782CBF" w:rsidP="00782CBF">
      <w:pPr>
        <w:pStyle w:val="EndNoteBibliography"/>
        <w:spacing w:after="240"/>
        <w:ind w:left="720" w:hanging="720"/>
      </w:pPr>
      <w:bookmarkStart w:id="1107" w:name="_ENREF_3"/>
      <w:r w:rsidRPr="00782CBF">
        <w:t>3.</w:t>
      </w:r>
      <w:r w:rsidRPr="00782CBF">
        <w:tab/>
        <w:t>Huang C, Wang Y, Li X, et al. Clinical features of patients infected with 2019 novel coronavirus in Wuhan, China. Lancet 2020;395(10223):497-506. DOI: 10.1016/S0140-6736(20)30183-5.</w:t>
      </w:r>
      <w:bookmarkEnd w:id="1107"/>
    </w:p>
    <w:p w14:paraId="109C6E72" w14:textId="77777777" w:rsidR="00782CBF" w:rsidRPr="00782CBF" w:rsidRDefault="00782CBF" w:rsidP="00782CBF">
      <w:pPr>
        <w:pStyle w:val="EndNoteBibliography"/>
        <w:spacing w:after="240"/>
        <w:ind w:left="720" w:hanging="720"/>
      </w:pPr>
      <w:bookmarkStart w:id="1108" w:name="_ENREF_4"/>
      <w:r w:rsidRPr="00782CBF">
        <w:t>4.</w:t>
      </w:r>
      <w:r w:rsidRPr="00782CBF">
        <w:tab/>
        <w:t>Wang D, Hu B, Hu C, et al. Clinical Characteristics of 138 Hospitalized Patients With 2019 Novel Coronavirus-Infected Pneumonia in Wuhan, China. JAMA 2020. DOI: 10.1001/jama.2020.1585.</w:t>
      </w:r>
      <w:bookmarkEnd w:id="1108"/>
    </w:p>
    <w:p w14:paraId="5BEDA153" w14:textId="77777777" w:rsidR="00782CBF" w:rsidRPr="00782CBF" w:rsidRDefault="00782CBF" w:rsidP="00782CBF">
      <w:pPr>
        <w:pStyle w:val="EndNoteBibliography"/>
        <w:spacing w:after="240"/>
        <w:ind w:left="720" w:hanging="720"/>
      </w:pPr>
      <w:bookmarkStart w:id="1109" w:name="_ENREF_5"/>
      <w:r w:rsidRPr="00782CBF">
        <w:t>5.</w:t>
      </w:r>
      <w:r w:rsidRPr="00782CBF">
        <w:tab/>
        <w:t>RECOVERY Collaborative Group. Casirivimab and imdevimab in patients admitted to hospital with COVID-19 (RECOVERY): a randomised, controlled, open-label, platform trial. Lancet (London, England) 2022;399(10325):665-676. (In eng). DOI: 10.1016/S0140-6736(22)00163-5.</w:t>
      </w:r>
      <w:bookmarkEnd w:id="1109"/>
    </w:p>
    <w:p w14:paraId="5831C256" w14:textId="77777777" w:rsidR="00782CBF" w:rsidRPr="00782CBF" w:rsidRDefault="00782CBF" w:rsidP="00782CBF">
      <w:pPr>
        <w:pStyle w:val="EndNoteBibliography"/>
        <w:spacing w:after="240"/>
        <w:ind w:left="720" w:hanging="720"/>
      </w:pPr>
      <w:bookmarkStart w:id="1110" w:name="_ENREF_6"/>
      <w:r w:rsidRPr="00782CBF">
        <w:t>6.</w:t>
      </w:r>
      <w:r w:rsidRPr="00782CBF">
        <w:tab/>
        <w:t>RECOVERY Collaborative Group. Lopinavir-ritonavir in patients admitted to hospital with COVID-19 (RECOVERY): a randomised, controlled, open-label, platform trial. Lancet (London, England) 2020;396(10259):1345-1352. (In eng). DOI: 10.1016/S0140-6736(20)32013-4.</w:t>
      </w:r>
      <w:bookmarkEnd w:id="1110"/>
    </w:p>
    <w:p w14:paraId="063BD45D" w14:textId="77777777" w:rsidR="00782CBF" w:rsidRPr="00782CBF" w:rsidRDefault="00782CBF" w:rsidP="00782CBF">
      <w:pPr>
        <w:pStyle w:val="EndNoteBibliography"/>
        <w:spacing w:after="240"/>
        <w:ind w:left="720" w:hanging="720"/>
      </w:pPr>
      <w:bookmarkStart w:id="1111" w:name="_ENREF_7"/>
      <w:r w:rsidRPr="00782CBF">
        <w:t>7.</w:t>
      </w:r>
      <w:r w:rsidRPr="00782CBF">
        <w:tab/>
        <w:t>RECOVERY Collaborative Group. Baricitinib in patients admitted to hospital with COVID-19 (RECOVERY): a randomised, controlled, open-label, platform trial and updated meta-analysis. Lancet (London, England) 2022;400(10349):359-368. (In eng). DOI: 10.1016/S0140-6736(22)01109-6.</w:t>
      </w:r>
      <w:bookmarkEnd w:id="1111"/>
    </w:p>
    <w:p w14:paraId="5D830F53" w14:textId="77777777" w:rsidR="00782CBF" w:rsidRPr="00782CBF" w:rsidRDefault="00782CBF" w:rsidP="00782CBF">
      <w:pPr>
        <w:pStyle w:val="EndNoteBibliography"/>
        <w:spacing w:after="240"/>
        <w:ind w:left="720" w:hanging="720"/>
      </w:pPr>
      <w:bookmarkStart w:id="1112" w:name="_ENREF_8"/>
      <w:r w:rsidRPr="00782CBF">
        <w:t>8.</w:t>
      </w:r>
      <w:r w:rsidRPr="00782CBF">
        <w:tab/>
        <w:t>RECOVERY Collaborative Group. Azithromycin in patients admitted to hospital with COVID-19 (RECOVERY): a randomised, controlled, open-label, platform trial. Lancet (London, England) 2021;397(10274):605-612. (In eng). DOI: 10.1016/S0140-6736(21)00149-5.</w:t>
      </w:r>
      <w:bookmarkEnd w:id="1112"/>
    </w:p>
    <w:p w14:paraId="1AB9F07B" w14:textId="77777777" w:rsidR="00782CBF" w:rsidRPr="00782CBF" w:rsidRDefault="00782CBF" w:rsidP="00782CBF">
      <w:pPr>
        <w:pStyle w:val="EndNoteBibliography"/>
        <w:spacing w:after="240"/>
        <w:ind w:left="720" w:hanging="720"/>
      </w:pPr>
      <w:bookmarkStart w:id="1113" w:name="_ENREF_9"/>
      <w:r w:rsidRPr="00782CBF">
        <w:t>9.</w:t>
      </w:r>
      <w:r w:rsidRPr="00782CBF">
        <w:tab/>
        <w:t>RECOVERY Collaborative Group. Colchicine in patients admitted to hospital with COVID-19 (RECOVERY): a randomised, controlled, open-label, platform trial. The Lancet Respiratory Medicine 2021;9(12):1419-1426. (In eng). DOI: 10.1016/S2213-2600(21)00435-5.</w:t>
      </w:r>
      <w:bookmarkEnd w:id="1113"/>
    </w:p>
    <w:p w14:paraId="1DB799E2" w14:textId="77777777" w:rsidR="00782CBF" w:rsidRPr="00782CBF" w:rsidRDefault="00782CBF" w:rsidP="00782CBF">
      <w:pPr>
        <w:pStyle w:val="EndNoteBibliography"/>
        <w:spacing w:after="240"/>
        <w:ind w:left="720" w:hanging="720"/>
      </w:pPr>
      <w:bookmarkStart w:id="1114" w:name="_ENREF_10"/>
      <w:r w:rsidRPr="00782CBF">
        <w:t>10.</w:t>
      </w:r>
      <w:r w:rsidRPr="00782CBF">
        <w:tab/>
        <w:t>RECOVERY Collaborative Group. Tocilizumab in patients admitted to hospital with COVID-19 (RECOVERY): a randomised, controlled, open-label, platform trial. Lancet (London, England) 2021;397(10285):1637-1645. (In eng). DOI: 10.1016/S0140-6736(21)00676-0.</w:t>
      </w:r>
      <w:bookmarkEnd w:id="1114"/>
    </w:p>
    <w:p w14:paraId="38DB617D" w14:textId="77777777" w:rsidR="00782CBF" w:rsidRPr="00782CBF" w:rsidRDefault="00782CBF" w:rsidP="00782CBF">
      <w:pPr>
        <w:pStyle w:val="EndNoteBibliography"/>
        <w:spacing w:after="240"/>
        <w:ind w:left="720" w:hanging="720"/>
      </w:pPr>
      <w:bookmarkStart w:id="1115" w:name="_ENREF_11"/>
      <w:r w:rsidRPr="00782CBF">
        <w:t>11.</w:t>
      </w:r>
      <w:r w:rsidRPr="00782CBF">
        <w:tab/>
        <w:t>RECOVERY Collaborative Group. Convalescent plasma in patients admitted to hospital with COVID-19 (RECOVERY): a randomised controlled, open-label, platform trial. Lancet (London, England) 2021;397(10289):2049-2059. (In eng). DOI: 10.1016/S0140-6736(21)00897-7.</w:t>
      </w:r>
      <w:bookmarkEnd w:id="1115"/>
    </w:p>
    <w:p w14:paraId="573BCE80" w14:textId="77777777" w:rsidR="00782CBF" w:rsidRPr="00782CBF" w:rsidRDefault="00782CBF" w:rsidP="00782CBF">
      <w:pPr>
        <w:pStyle w:val="EndNoteBibliography"/>
        <w:spacing w:after="240"/>
        <w:ind w:left="720" w:hanging="720"/>
      </w:pPr>
      <w:bookmarkStart w:id="1116" w:name="_ENREF_12"/>
      <w:r w:rsidRPr="00782CBF">
        <w:t>12.</w:t>
      </w:r>
      <w:r w:rsidRPr="00782CBF">
        <w:tab/>
        <w:t>RECOVERY Collaborative Group. Aspirin in patients admitted to hospital with COVID-19 (RECOVERY): a randomised, controlled, open-label, platform trial. Lancet (London, England) 2021:S0140-6736(21)01825-0. (In eng). DOI: 10.1016/S0140-6736(21)01825-0.</w:t>
      </w:r>
      <w:bookmarkEnd w:id="1116"/>
    </w:p>
    <w:p w14:paraId="0D92E5CF" w14:textId="77777777" w:rsidR="00782CBF" w:rsidRPr="00782CBF" w:rsidRDefault="00782CBF" w:rsidP="00782CBF">
      <w:pPr>
        <w:pStyle w:val="EndNoteBibliography"/>
        <w:spacing w:after="240"/>
        <w:ind w:left="720" w:hanging="720"/>
      </w:pPr>
      <w:bookmarkStart w:id="1117" w:name="_ENREF_13"/>
      <w:r w:rsidRPr="00782CBF">
        <w:t>13.</w:t>
      </w:r>
      <w:r w:rsidRPr="00782CBF">
        <w:tab/>
        <w:t>RECOVERY Collaborative Group, Horby P, Mafham M, et al. Effect of Hydroxychloroquine in Hospitalized Patients with Covid-19. The New England Journal of Medicine 2020;383(21):2030-2040. (In eng). DOI: 10.1056/NEJMoa2022926.</w:t>
      </w:r>
      <w:bookmarkEnd w:id="1117"/>
    </w:p>
    <w:p w14:paraId="50DE62CF" w14:textId="77777777" w:rsidR="00782CBF" w:rsidRPr="00782CBF" w:rsidRDefault="00782CBF" w:rsidP="00782CBF">
      <w:pPr>
        <w:pStyle w:val="EndNoteBibliography"/>
        <w:spacing w:after="240"/>
        <w:ind w:left="720" w:hanging="720"/>
      </w:pPr>
      <w:bookmarkStart w:id="1118" w:name="_ENREF_14"/>
      <w:r w:rsidRPr="00782CBF">
        <w:t>14.</w:t>
      </w:r>
      <w:r w:rsidRPr="00782CBF">
        <w:tab/>
        <w:t>RECOVERY Collaborative Group, Horby P, Lim WS, et al. Dexamethasone in Hospitalized Patients with Covid-19. N Engl J Med 2021;384(8):693-704. DOI: 10.1056/NEJMoa2021436.</w:t>
      </w:r>
      <w:bookmarkEnd w:id="1118"/>
    </w:p>
    <w:p w14:paraId="3DEB9F62" w14:textId="77777777" w:rsidR="00782CBF" w:rsidRPr="00782CBF" w:rsidRDefault="00782CBF" w:rsidP="00782CBF">
      <w:pPr>
        <w:pStyle w:val="EndNoteBibliography"/>
        <w:spacing w:after="240"/>
        <w:ind w:left="720" w:hanging="720"/>
      </w:pPr>
      <w:bookmarkStart w:id="1119" w:name="_ENREF_15"/>
      <w:r w:rsidRPr="00782CBF">
        <w:t>15.</w:t>
      </w:r>
      <w:r w:rsidRPr="00782CBF">
        <w:tab/>
        <w:t>Hui DS, Lee N, Chan PK, Beigel JH. The role of adjuvant immunomodulatory agents for treatment of severe influenza. Antiviral Res 2018;150:202-216. DOI: 10.1016/j.antiviral.2018.01.002.</w:t>
      </w:r>
      <w:bookmarkEnd w:id="1119"/>
    </w:p>
    <w:p w14:paraId="3EFB86B6" w14:textId="77777777" w:rsidR="00782CBF" w:rsidRPr="00782CBF" w:rsidRDefault="00782CBF" w:rsidP="00782CBF">
      <w:pPr>
        <w:pStyle w:val="EndNoteBibliography"/>
        <w:spacing w:after="240"/>
        <w:ind w:left="720" w:hanging="720"/>
      </w:pPr>
      <w:bookmarkStart w:id="1120" w:name="_ENREF_16"/>
      <w:r w:rsidRPr="00782CBF">
        <w:t>16.</w:t>
      </w:r>
      <w:r w:rsidRPr="00782CBF">
        <w:tab/>
        <w:t>Saleem N, Kulkarni A, Snow TAC, Ambler G, Singer M, Arulkumaran N. Effect of Corticosteroids on Mortality and Clinical Cure in Community-Acquired Pneumonia: A Systematic Review, Meta-analysis, and Meta-regression of Randomized Control Trials. Chest 2023;163(3):484-497. DOI: 10.1016/j.chest.2022.08.2229.</w:t>
      </w:r>
      <w:bookmarkEnd w:id="1120"/>
    </w:p>
    <w:p w14:paraId="4D84E6BC" w14:textId="59CF0A9A" w:rsidR="00782CBF" w:rsidRPr="00782CBF" w:rsidRDefault="00782CBF" w:rsidP="00782CBF">
      <w:pPr>
        <w:pStyle w:val="EndNoteBibliography"/>
        <w:spacing w:after="240"/>
        <w:ind w:left="720" w:hanging="720"/>
      </w:pPr>
      <w:bookmarkStart w:id="1121" w:name="_ENREF_17"/>
      <w:r w:rsidRPr="00782CBF">
        <w:t>17.</w:t>
      </w:r>
      <w:r w:rsidRPr="00782CBF">
        <w:tab/>
        <w:t>Academy of Medical Sciences, Wellcome Trust. Use of Neuraminidase Inhibitors in Influenza. (</w:t>
      </w:r>
      <w:hyperlink r:id="rId17" w:history="1">
        <w:r w:rsidRPr="00782CBF">
          <w:rPr>
            <w:rStyle w:val="Hyperlink"/>
            <w:rFonts w:cs="Arial"/>
          </w:rPr>
          <w:t>https://acmedsci.ac.uk/policy/policy-projects/treating-influenza</w:t>
        </w:r>
      </w:hyperlink>
      <w:r w:rsidRPr="00782CBF">
        <w:t>).</w:t>
      </w:r>
      <w:bookmarkEnd w:id="1121"/>
    </w:p>
    <w:p w14:paraId="7B272FE3" w14:textId="77777777" w:rsidR="00782CBF" w:rsidRPr="00782CBF" w:rsidRDefault="00782CBF" w:rsidP="00782CBF">
      <w:pPr>
        <w:pStyle w:val="EndNoteBibliography"/>
        <w:spacing w:after="240"/>
        <w:ind w:left="720" w:hanging="720"/>
      </w:pPr>
      <w:bookmarkStart w:id="1122" w:name="_ENREF_18"/>
      <w:r w:rsidRPr="00782CBF">
        <w:t>18.</w:t>
      </w:r>
      <w:r w:rsidRPr="00782CBF">
        <w:tab/>
        <w:t>Zhou F, Yu T, Du R, et al. Clinical course and risk factors for mortality of adult inpatients with COVID-19 in Wuhan, China: a retrospective cohort study. Lancet 2020;395(10229):1054-1062. DOI: 10.1016/S0140-6736(20)30566-3.</w:t>
      </w:r>
      <w:bookmarkEnd w:id="1122"/>
    </w:p>
    <w:p w14:paraId="25277A02" w14:textId="77777777" w:rsidR="00782CBF" w:rsidRPr="00782CBF" w:rsidRDefault="00782CBF" w:rsidP="00782CBF">
      <w:pPr>
        <w:pStyle w:val="EndNoteBibliography"/>
        <w:spacing w:after="240"/>
        <w:ind w:left="720" w:hanging="720"/>
      </w:pPr>
      <w:bookmarkStart w:id="1123" w:name="_ENREF_19"/>
      <w:r w:rsidRPr="00782CBF">
        <w:t>19.</w:t>
      </w:r>
      <w:r w:rsidRPr="00782CBF">
        <w:tab/>
        <w:t>Moss JWE, Davidson C, Mattock R, Gibbons I, Mealing S, Carroll S. Quantifying the direct secondary health care cost of seasonal influenza in England. BMC Public Health 2020;20(1):1464. DOI: 10.1186/s12889-020-09553-0.</w:t>
      </w:r>
      <w:bookmarkEnd w:id="1123"/>
    </w:p>
    <w:p w14:paraId="54661684" w14:textId="77777777" w:rsidR="00782CBF" w:rsidRPr="00782CBF" w:rsidRDefault="00782CBF" w:rsidP="00782CBF">
      <w:pPr>
        <w:pStyle w:val="EndNoteBibliography"/>
        <w:spacing w:after="240"/>
        <w:ind w:left="720" w:hanging="720"/>
      </w:pPr>
      <w:bookmarkStart w:id="1124" w:name="_ENREF_20"/>
      <w:r w:rsidRPr="00782CBF">
        <w:t>20.</w:t>
      </w:r>
      <w:r w:rsidRPr="00782CBF">
        <w:tab/>
        <w:t>Blum CA, Nigro N, Briel M, et al. Adjunct prednisone therapy for patients with community-acquired pneumonia: a multicentre, double-blind, randomised, placebo-controlled trial. Lancet 2015;385(9977):1511-8. DOI: 10.1016/S0140-6736(14)62447-8.</w:t>
      </w:r>
      <w:bookmarkEnd w:id="1124"/>
    </w:p>
    <w:p w14:paraId="064F7ACA" w14:textId="10F9AD4A" w:rsidR="00782CBF" w:rsidRPr="00782CBF" w:rsidRDefault="00782CBF" w:rsidP="00782CBF">
      <w:pPr>
        <w:pStyle w:val="EndNoteBibliography"/>
        <w:spacing w:after="240"/>
        <w:ind w:left="720" w:hanging="720"/>
      </w:pPr>
      <w:bookmarkStart w:id="1125" w:name="_ENREF_21"/>
      <w:r w:rsidRPr="00782CBF">
        <w:t>21.</w:t>
      </w:r>
      <w:r w:rsidRPr="00782CBF">
        <w:tab/>
        <w:t>Holm S. A Simple Sequentially Rejective Multiple Test Procedure. Scandinavian Journal of Statistics 1979;6(2):65-70. (</w:t>
      </w:r>
      <w:hyperlink r:id="rId18" w:history="1">
        <w:r w:rsidRPr="00782CBF">
          <w:rPr>
            <w:rStyle w:val="Hyperlink"/>
            <w:rFonts w:cs="Arial"/>
          </w:rPr>
          <w:t>http://www.jstor.org/stable/4615733</w:t>
        </w:r>
      </w:hyperlink>
      <w:r w:rsidRPr="00782CBF">
        <w:t>).</w:t>
      </w:r>
      <w:bookmarkEnd w:id="1125"/>
    </w:p>
    <w:p w14:paraId="03D0378D" w14:textId="6B087A66" w:rsidR="00782CBF" w:rsidRPr="00782CBF" w:rsidRDefault="00782CBF" w:rsidP="00782CBF">
      <w:pPr>
        <w:pStyle w:val="EndNoteBibliography"/>
        <w:spacing w:after="240"/>
        <w:ind w:left="720" w:hanging="720"/>
      </w:pPr>
      <w:bookmarkStart w:id="1126" w:name="_ENREF_22"/>
      <w:r w:rsidRPr="00782CBF">
        <w:t>22.</w:t>
      </w:r>
      <w:r w:rsidRPr="00782CBF">
        <w:tab/>
        <w:t>Good Clinical Trials Collaborative. Good Clinical Trials Guidelines. (</w:t>
      </w:r>
      <w:hyperlink r:id="rId19" w:history="1">
        <w:r w:rsidRPr="00782CBF">
          <w:rPr>
            <w:rStyle w:val="Hyperlink"/>
            <w:rFonts w:cs="Arial"/>
          </w:rPr>
          <w:t>https://www.goodtrials.org/</w:t>
        </w:r>
      </w:hyperlink>
      <w:r w:rsidRPr="00782CBF">
        <w:t>).</w:t>
      </w:r>
      <w:bookmarkEnd w:id="1126"/>
    </w:p>
    <w:p w14:paraId="66985680" w14:textId="77777777" w:rsidR="00782CBF" w:rsidRPr="00782CBF" w:rsidRDefault="00782CBF" w:rsidP="00782CBF">
      <w:pPr>
        <w:pStyle w:val="EndNoteBibliography"/>
        <w:spacing w:after="240"/>
        <w:ind w:left="720" w:hanging="720"/>
      </w:pPr>
      <w:bookmarkStart w:id="1127" w:name="_ENREF_23"/>
      <w:r w:rsidRPr="00782CBF">
        <w:lastRenderedPageBreak/>
        <w:t>23.</w:t>
      </w:r>
      <w:r w:rsidRPr="00782CBF">
        <w:tab/>
        <w:t>Venet D, Doffagne E, Burzykowski T, et al. A statistical approach to central monitoring of data quality in clinical trials. Clin Trials 2012;9(6):705-13. DOI: 10.1177/1740774512447898.</w:t>
      </w:r>
      <w:bookmarkEnd w:id="1127"/>
    </w:p>
    <w:p w14:paraId="64ABE888" w14:textId="51B0618E" w:rsidR="00782CBF" w:rsidRPr="00782CBF" w:rsidRDefault="00782CBF" w:rsidP="00782CBF">
      <w:pPr>
        <w:pStyle w:val="EndNoteBibliography"/>
        <w:spacing w:after="240"/>
        <w:ind w:left="720" w:hanging="720"/>
      </w:pPr>
      <w:bookmarkStart w:id="1128" w:name="_ENREF_24"/>
      <w:r w:rsidRPr="00782CBF">
        <w:t>24.</w:t>
      </w:r>
      <w:r w:rsidRPr="00782CBF">
        <w:tab/>
        <w:t>Administration. USDoHaHSFaD. Oversight of Clinical Investigations--A Risk-Based Approach to Monitoring. (</w:t>
      </w:r>
      <w:hyperlink r:id="rId20" w:history="1">
        <w:r w:rsidRPr="00782CBF">
          <w:rPr>
            <w:rStyle w:val="Hyperlink"/>
            <w:rFonts w:cs="Arial"/>
          </w:rPr>
          <w:t>https://www.fda.gov/downloads/Drugs/GuidanceComplianceRegulatoryInformation/Guidances/UCM269919.pdf</w:t>
        </w:r>
      </w:hyperlink>
      <w:r w:rsidRPr="00782CBF">
        <w:t>.).</w:t>
      </w:r>
      <w:bookmarkEnd w:id="1128"/>
    </w:p>
    <w:p w14:paraId="3A1DB706" w14:textId="77777777" w:rsidR="00782CBF" w:rsidRPr="00782CBF" w:rsidRDefault="00782CBF" w:rsidP="00782CBF">
      <w:pPr>
        <w:pStyle w:val="EndNoteBibliography"/>
        <w:spacing w:after="240"/>
        <w:ind w:left="720" w:hanging="720"/>
      </w:pPr>
      <w:bookmarkStart w:id="1129" w:name="_ENREF_25"/>
      <w:r w:rsidRPr="00782CBF">
        <w:t>25.</w:t>
      </w:r>
      <w:r w:rsidRPr="00782CBF">
        <w:tab/>
        <w:t>Lau SKP, Lau CCY, Chan KH, et al. Delayed induction of proinflammatory cytokines and suppression of innate antiviral response by the novel Middle East respiratory syndrome coronavirus: implications for pathogenesis and treatment. J Gen Virol 2013;94(Pt 12):2679-2690. DOI: 10.1099/vir.0.055533-0.</w:t>
      </w:r>
      <w:bookmarkEnd w:id="1129"/>
    </w:p>
    <w:p w14:paraId="08C4251D" w14:textId="77777777" w:rsidR="00782CBF" w:rsidRPr="00782CBF" w:rsidRDefault="00782CBF" w:rsidP="00782CBF">
      <w:pPr>
        <w:pStyle w:val="EndNoteBibliography"/>
        <w:spacing w:after="240"/>
        <w:ind w:left="720" w:hanging="720"/>
      </w:pPr>
      <w:bookmarkStart w:id="1130" w:name="_ENREF_26"/>
      <w:r w:rsidRPr="00782CBF">
        <w:t>26.</w:t>
      </w:r>
      <w:r w:rsidRPr="00782CBF">
        <w:tab/>
        <w:t>de Jong MD, Simmons CP, Thanh TT, et al. Fatal outcome of human influenza A (H5N1) is associated with high viral load and hypercytokinemia. Nat Med 2006;12(10):1203-7. DOI: 10.1038/nm1477.</w:t>
      </w:r>
      <w:bookmarkEnd w:id="1130"/>
    </w:p>
    <w:p w14:paraId="30BB67BF" w14:textId="77777777" w:rsidR="00782CBF" w:rsidRPr="00782CBF" w:rsidRDefault="00782CBF" w:rsidP="00782CBF">
      <w:pPr>
        <w:pStyle w:val="EndNoteBibliography"/>
        <w:spacing w:after="240"/>
        <w:ind w:left="720" w:hanging="720"/>
      </w:pPr>
      <w:bookmarkStart w:id="1131" w:name="_ENREF_27"/>
      <w:r w:rsidRPr="00782CBF">
        <w:t>27.</w:t>
      </w:r>
      <w:r w:rsidRPr="00782CBF">
        <w:tab/>
        <w:t>Liu Q, Zhou YH, Yang ZQ. The cytokine storm of severe influenza and development of immunomodulatory therapy. Cell Mol Immunol 2016;13(1):3-10. DOI: 10.1038/cmi.2015.74.</w:t>
      </w:r>
      <w:bookmarkEnd w:id="1131"/>
    </w:p>
    <w:p w14:paraId="154339AA" w14:textId="77777777" w:rsidR="00782CBF" w:rsidRPr="00782CBF" w:rsidRDefault="00782CBF" w:rsidP="00782CBF">
      <w:pPr>
        <w:pStyle w:val="EndNoteBibliography"/>
        <w:spacing w:after="240"/>
        <w:ind w:left="720" w:hanging="720"/>
      </w:pPr>
      <w:bookmarkStart w:id="1132" w:name="_ENREF_28"/>
      <w:r w:rsidRPr="00782CBF">
        <w:t>28.</w:t>
      </w:r>
      <w:r w:rsidRPr="00782CBF">
        <w:tab/>
        <w:t>Short KR, Veeris R, Leijten LM, et al. Proinflammatory Cytokine Responses in Extra-Respiratory Tissues During Severe Influenza. J Infect Dis 2017;216(7):829-833. DOI: 10.1093/infdis/jix281.</w:t>
      </w:r>
      <w:bookmarkEnd w:id="1132"/>
    </w:p>
    <w:p w14:paraId="72B5D26B" w14:textId="77777777" w:rsidR="00782CBF" w:rsidRPr="00782CBF" w:rsidRDefault="00782CBF" w:rsidP="00782CBF">
      <w:pPr>
        <w:pStyle w:val="EndNoteBibliography"/>
        <w:spacing w:after="240"/>
        <w:ind w:left="720" w:hanging="720"/>
      </w:pPr>
      <w:bookmarkStart w:id="1133" w:name="_ENREF_29"/>
      <w:r w:rsidRPr="00782CBF">
        <w:t>29.</w:t>
      </w:r>
      <w:r w:rsidRPr="00782CBF">
        <w:tab/>
        <w:t>Xu Z, Shi L, Wang Y, et al. Pathological findings of COVID-19 associated with acute respiratory distress syndrome. Lancet Respir Med 2020;8(4):420-422. DOI: 10.1016/S2213-2600(20)30076-X.</w:t>
      </w:r>
      <w:bookmarkEnd w:id="1133"/>
    </w:p>
    <w:p w14:paraId="1F44B4B0" w14:textId="77777777" w:rsidR="00782CBF" w:rsidRPr="00782CBF" w:rsidRDefault="00782CBF" w:rsidP="00782CBF">
      <w:pPr>
        <w:pStyle w:val="EndNoteBibliography"/>
        <w:spacing w:after="240"/>
        <w:ind w:left="720" w:hanging="720"/>
      </w:pPr>
      <w:bookmarkStart w:id="1134" w:name="_ENREF_30"/>
      <w:r w:rsidRPr="00782CBF">
        <w:t>30.</w:t>
      </w:r>
      <w:r w:rsidRPr="00782CBF">
        <w:tab/>
        <w:t>W. H. O. Rapid Evidence Appraisal for COVID-19 Therapies Working Group, Sterne JAC, Murthy S, et al. Association Between Administration of Systemic Corticosteroids and Mortality Among Critically Ill Patients With COVID-19: A Meta-analysis. JAMA 2020;324(13):1330-1341. DOI: 10.1001/jama.2020.17023.</w:t>
      </w:r>
      <w:bookmarkEnd w:id="1134"/>
    </w:p>
    <w:p w14:paraId="21522F3F" w14:textId="77777777" w:rsidR="00782CBF" w:rsidRPr="00782CBF" w:rsidRDefault="00782CBF" w:rsidP="00782CBF">
      <w:pPr>
        <w:pStyle w:val="EndNoteBibliography"/>
        <w:spacing w:after="240"/>
        <w:ind w:left="720" w:hanging="720"/>
      </w:pPr>
      <w:bookmarkStart w:id="1135" w:name="_ENREF_31"/>
      <w:r w:rsidRPr="00782CBF">
        <w:t>31.</w:t>
      </w:r>
      <w:r w:rsidRPr="00782CBF">
        <w:tab/>
        <w:t>Meijvis SC, Hardeman H, Remmelts HH, et al. Dexamethasone and length of hospital stay in patients with community-acquired pneumonia: a randomised, double-blind, placebo-controlled trial. Lancet 2011;377(9782):2023-30. DOI: 10.1016/S0140-6736(11)60607-7.</w:t>
      </w:r>
      <w:bookmarkEnd w:id="1135"/>
    </w:p>
    <w:p w14:paraId="28F3877A" w14:textId="77777777" w:rsidR="00782CBF" w:rsidRPr="00782CBF" w:rsidRDefault="00782CBF" w:rsidP="00782CBF">
      <w:pPr>
        <w:pStyle w:val="EndNoteBibliography"/>
        <w:spacing w:after="240"/>
        <w:ind w:left="720" w:hanging="720"/>
      </w:pPr>
      <w:bookmarkStart w:id="1136" w:name="_ENREF_32"/>
      <w:r w:rsidRPr="00782CBF">
        <w:t>32.</w:t>
      </w:r>
      <w:r w:rsidRPr="00782CBF">
        <w:tab/>
        <w:t>Joseph L, Goldberg S, Picard E. Dexamethasone in community-acquired pneumonia. Lancet 2011;378(9795):980; author reply 981. DOI: 10.1016/S0140-6736(11)61441-4.</w:t>
      </w:r>
      <w:bookmarkEnd w:id="1136"/>
    </w:p>
    <w:p w14:paraId="40BEA1E6" w14:textId="77777777" w:rsidR="00782CBF" w:rsidRPr="00782CBF" w:rsidRDefault="00782CBF" w:rsidP="00782CBF">
      <w:pPr>
        <w:pStyle w:val="EndNoteBibliography"/>
        <w:spacing w:after="240"/>
        <w:ind w:left="720" w:hanging="720"/>
      </w:pPr>
      <w:bookmarkStart w:id="1137" w:name="_ENREF_33"/>
      <w:r w:rsidRPr="00782CBF">
        <w:t>33.</w:t>
      </w:r>
      <w:r w:rsidRPr="00782CBF">
        <w:tab/>
        <w:t>Dequin PF, Meziani F, Quenot JP, et al. Hydrocortisone in Severe Community-Acquired Pneumonia. N Engl J Med 2023;388(21):1931-1941. DOI: 10.1056/NEJMoa2215145.</w:t>
      </w:r>
      <w:bookmarkEnd w:id="1137"/>
    </w:p>
    <w:p w14:paraId="36F52C6C" w14:textId="77777777" w:rsidR="00782CBF" w:rsidRPr="00782CBF" w:rsidRDefault="00782CBF" w:rsidP="00782CBF">
      <w:pPr>
        <w:pStyle w:val="EndNoteBibliography"/>
        <w:spacing w:after="240"/>
        <w:ind w:left="720" w:hanging="720"/>
      </w:pPr>
      <w:bookmarkStart w:id="1138" w:name="_ENREF_34"/>
      <w:r w:rsidRPr="00782CBF">
        <w:t>34.</w:t>
      </w:r>
      <w:r w:rsidRPr="00782CBF">
        <w:tab/>
        <w:t>Meduri GU, Shih MC, Bridges L, et al. Low-dose methylprednisolone treatment in critically ill patients with severe community-acquired pneumonia. Intensive Care Med 2022;48(8):1009-1023. DOI: 10.1007/s00134-022-06684-3.</w:t>
      </w:r>
      <w:bookmarkEnd w:id="1138"/>
    </w:p>
    <w:p w14:paraId="69BAF07F" w14:textId="77777777" w:rsidR="00782CBF" w:rsidRPr="00782CBF" w:rsidRDefault="00782CBF" w:rsidP="00782CBF">
      <w:pPr>
        <w:pStyle w:val="EndNoteBibliography"/>
        <w:spacing w:after="240"/>
        <w:ind w:left="720" w:hanging="720"/>
      </w:pPr>
      <w:bookmarkStart w:id="1139" w:name="_ENREF_35"/>
      <w:r w:rsidRPr="00782CBF">
        <w:t>35.</w:t>
      </w:r>
      <w:r w:rsidRPr="00782CBF">
        <w:tab/>
        <w:t>Metlay JP, Waterer GW, Long AC, et al. Diagnosis and Treatment of Adults with Community-acquired Pneumonia. An Official Clinical Practice Guideline of the American Thoracic Society and Infectious Diseases Society of America. Am J Respir Crit Care Med 2019;200(7):e45-e67. DOI: 10.1164/rccm.201908-1581ST.</w:t>
      </w:r>
      <w:bookmarkEnd w:id="1139"/>
    </w:p>
    <w:p w14:paraId="4D115CB8" w14:textId="575816DF" w:rsidR="00782CBF" w:rsidRPr="00782CBF" w:rsidRDefault="00782CBF" w:rsidP="00782CBF">
      <w:pPr>
        <w:pStyle w:val="EndNoteBibliography"/>
        <w:spacing w:after="240"/>
        <w:ind w:left="720" w:hanging="720"/>
      </w:pPr>
      <w:bookmarkStart w:id="1140" w:name="_ENREF_36"/>
      <w:r w:rsidRPr="00782CBF">
        <w:t>36.</w:t>
      </w:r>
      <w:r w:rsidRPr="00782CBF">
        <w:tab/>
        <w:t>NICE guidelines. Pneumonia in adults: diagnosis and management. (</w:t>
      </w:r>
      <w:hyperlink r:id="rId21" w:history="1">
        <w:r w:rsidRPr="00782CBF">
          <w:rPr>
            <w:rStyle w:val="Hyperlink"/>
            <w:rFonts w:cs="Arial"/>
          </w:rPr>
          <w:t>https://www.nice.org.uk/guidance/cg191</w:t>
        </w:r>
      </w:hyperlink>
      <w:r w:rsidRPr="00782CBF">
        <w:t>).</w:t>
      </w:r>
      <w:bookmarkEnd w:id="1140"/>
    </w:p>
    <w:p w14:paraId="6DA8E4C9" w14:textId="77777777" w:rsidR="00782CBF" w:rsidRPr="00782CBF" w:rsidRDefault="00782CBF" w:rsidP="00782CBF">
      <w:pPr>
        <w:pStyle w:val="EndNoteBibliography"/>
        <w:spacing w:after="240"/>
        <w:ind w:left="720" w:hanging="720"/>
      </w:pPr>
      <w:bookmarkStart w:id="1141" w:name="_ENREF_37"/>
      <w:r w:rsidRPr="00782CBF">
        <w:t>37.</w:t>
      </w:r>
      <w:r w:rsidRPr="00782CBF">
        <w:tab/>
        <w:t>Lansbury LE, Rodrigo C, Leonardi-Bee J, Nguyen-Van-Tam J, Shen Lim W. Corticosteroids as Adjunctive Therapy in the Treatment of Influenza: An Updated Cochrane Systematic Review and Meta-analysis. Crit Care Med 2020;48(2):e98-e106. (In eng). DOI: 10.1097/ccm.0000000000004093.</w:t>
      </w:r>
      <w:bookmarkEnd w:id="1141"/>
    </w:p>
    <w:p w14:paraId="2ECC09CF" w14:textId="77777777" w:rsidR="00782CBF" w:rsidRPr="00782CBF" w:rsidRDefault="00782CBF" w:rsidP="00782CBF">
      <w:pPr>
        <w:pStyle w:val="EndNoteBibliography"/>
        <w:spacing w:after="240"/>
        <w:ind w:left="720" w:hanging="720"/>
      </w:pPr>
      <w:bookmarkStart w:id="1142" w:name="_ENREF_38"/>
      <w:r w:rsidRPr="00782CBF">
        <w:t>38.</w:t>
      </w:r>
      <w:r w:rsidRPr="00782CBF">
        <w:tab/>
        <w:t>Rochwerg B, Oczkowski SJ, Siemieniuk RAC, et al. Corticosteroids in Sepsis: An Updated Systematic Review and Meta-Analysis. Crit Care Med 2018;46(9):1411-1420. DOI: 10.1097/CCM.0000000000003262.</w:t>
      </w:r>
      <w:bookmarkEnd w:id="1142"/>
    </w:p>
    <w:p w14:paraId="4BF6F741" w14:textId="77777777" w:rsidR="00782CBF" w:rsidRPr="00782CBF" w:rsidRDefault="00782CBF" w:rsidP="00782CBF">
      <w:pPr>
        <w:pStyle w:val="EndNoteBibliography"/>
        <w:spacing w:after="240"/>
        <w:ind w:left="720" w:hanging="720"/>
      </w:pPr>
      <w:bookmarkStart w:id="1143" w:name="_ENREF_39"/>
      <w:r w:rsidRPr="00782CBF">
        <w:t>39.</w:t>
      </w:r>
      <w:r w:rsidRPr="00782CBF">
        <w:tab/>
        <w:t>Villar J, Ferrando C, Martinez D, et al. Dexamethasone treatment for the acute respiratory distress syndrome: a multicentre, randomised controlled trial. Lancet Respir Med 2020;8(3):267-276. DOI: 10.1016/S2213-2600(19)30417-5.</w:t>
      </w:r>
      <w:bookmarkEnd w:id="1143"/>
    </w:p>
    <w:p w14:paraId="56A5478F" w14:textId="77777777" w:rsidR="00782CBF" w:rsidRPr="00782CBF" w:rsidRDefault="00782CBF" w:rsidP="00782CBF">
      <w:pPr>
        <w:pStyle w:val="EndNoteBibliography"/>
        <w:spacing w:after="240"/>
        <w:ind w:left="720" w:hanging="720"/>
      </w:pPr>
      <w:bookmarkStart w:id="1144" w:name="_ENREF_40"/>
      <w:r w:rsidRPr="00782CBF">
        <w:t>40.</w:t>
      </w:r>
      <w:r w:rsidRPr="00782CBF">
        <w:tab/>
        <w:t>Glimaker M, Brink M, Naucler P, Sjolin J. Betamethasone and dexamethasone in adult community-acquired bacterial meningitis: a quality registry study from 1995 to 2014. Clin Microbiol Infect 2016;22(9):814 e1-814 e7. DOI: 10.1016/j.cmi.2016.06.019.</w:t>
      </w:r>
      <w:bookmarkEnd w:id="1144"/>
    </w:p>
    <w:p w14:paraId="7EF6DA7B" w14:textId="77777777" w:rsidR="00782CBF" w:rsidRPr="00782CBF" w:rsidRDefault="00782CBF" w:rsidP="00782CBF">
      <w:pPr>
        <w:pStyle w:val="EndNoteBibliography"/>
        <w:spacing w:after="240"/>
        <w:ind w:left="720" w:hanging="720"/>
      </w:pPr>
      <w:bookmarkStart w:id="1145" w:name="_ENREF_41"/>
      <w:r w:rsidRPr="00782CBF">
        <w:t>41.</w:t>
      </w:r>
      <w:r w:rsidRPr="00782CBF">
        <w:tab/>
        <w:t>Thwaites GE, Nguyen DB, Nguyen HD, et al. Dexamethasone for the treatment of tuberculous meningitis in adolescents and adults. N Engl J Med 2004;351(17):1741-51. DOI: 10.1056/NEJMoa040573.</w:t>
      </w:r>
      <w:bookmarkEnd w:id="1145"/>
    </w:p>
    <w:p w14:paraId="2DA2E00D" w14:textId="77777777" w:rsidR="00782CBF" w:rsidRPr="00782CBF" w:rsidRDefault="00782CBF" w:rsidP="00782CBF">
      <w:pPr>
        <w:pStyle w:val="EndNoteBibliography"/>
        <w:spacing w:after="240"/>
        <w:ind w:left="720" w:hanging="720"/>
      </w:pPr>
      <w:bookmarkStart w:id="1146" w:name="_ENREF_42"/>
      <w:r w:rsidRPr="00782CBF">
        <w:t>42.</w:t>
      </w:r>
      <w:r w:rsidRPr="00782CBF">
        <w:tab/>
        <w:t>Sadra V, Khabbazi A, Kolahi S, Hajialiloo M, Ghojazadeh M. Randomized double-blind study of the effect of dexamethasone and methylprednisolone pulse in the control of rheumatoid arthritis flare-up: a preliminary study. Int J Rheum Dis 2014;17(4):389-93. DOI: 10.1111/1756-185X.12278.</w:t>
      </w:r>
      <w:bookmarkEnd w:id="1146"/>
    </w:p>
    <w:p w14:paraId="59EE5EA5" w14:textId="77777777" w:rsidR="00782CBF" w:rsidRPr="00782CBF" w:rsidRDefault="00782CBF" w:rsidP="00782CBF">
      <w:pPr>
        <w:pStyle w:val="EndNoteBibliography"/>
        <w:spacing w:after="240"/>
        <w:ind w:left="720" w:hanging="720"/>
      </w:pPr>
      <w:bookmarkStart w:id="1147" w:name="_ENREF_43"/>
      <w:r w:rsidRPr="00782CBF">
        <w:t>43.</w:t>
      </w:r>
      <w:r w:rsidRPr="00782CBF">
        <w:tab/>
        <w:t>van Woensel JB, van Aalderen WM, de Weerd W, et al. Dexamethasone for treatment of patients mechanically ventilated for lower respiratory tract infection caused by respiratory syncytial virus. Thorax 2003;58(5):383-7. DOI: 10.1136/thorax.58.5.383.</w:t>
      </w:r>
      <w:bookmarkEnd w:id="1147"/>
    </w:p>
    <w:p w14:paraId="22C9E577" w14:textId="77777777" w:rsidR="00782CBF" w:rsidRPr="00782CBF" w:rsidRDefault="00782CBF" w:rsidP="00782CBF">
      <w:pPr>
        <w:pStyle w:val="EndNoteBibliography"/>
        <w:spacing w:after="240"/>
        <w:ind w:left="720" w:hanging="720"/>
      </w:pPr>
      <w:bookmarkStart w:id="1148" w:name="_ENREF_44"/>
      <w:r w:rsidRPr="00782CBF">
        <w:t>44.</w:t>
      </w:r>
      <w:r w:rsidRPr="00782CBF">
        <w:tab/>
        <w:t>Pinto D, Park YJ, Beltramello M, et al. Cross-neutralization of SARS-CoV-2 by a human monoclonal SARS-CoV antibody. Nature 2020;583(7815):290-295. DOI: 10.1038/s41586-020-2349-y.</w:t>
      </w:r>
      <w:bookmarkEnd w:id="1148"/>
    </w:p>
    <w:p w14:paraId="37DF9C99" w14:textId="77777777" w:rsidR="00782CBF" w:rsidRPr="00782CBF" w:rsidRDefault="00782CBF" w:rsidP="00782CBF">
      <w:pPr>
        <w:pStyle w:val="EndNoteBibliography"/>
        <w:spacing w:after="240"/>
        <w:ind w:left="720" w:hanging="720"/>
      </w:pPr>
      <w:bookmarkStart w:id="1149" w:name="_ENREF_45"/>
      <w:r w:rsidRPr="00782CBF">
        <w:lastRenderedPageBreak/>
        <w:t>45.</w:t>
      </w:r>
      <w:r w:rsidRPr="00782CBF">
        <w:tab/>
        <w:t>Gupta A, Gonzalez-Rojas Y, Juarez E, et al. Early Treatment for Covid-19 with SARS-CoV-2 Neutralizing Antibody Sotrovimab. N Engl J Med 2021;385(21):1941-1950. DOI: 10.1056/NEJMoa2107934.</w:t>
      </w:r>
      <w:bookmarkEnd w:id="1149"/>
    </w:p>
    <w:p w14:paraId="0D37AE84" w14:textId="6C12C187" w:rsidR="00782CBF" w:rsidRPr="00782CBF" w:rsidRDefault="00782CBF" w:rsidP="00782CBF">
      <w:pPr>
        <w:pStyle w:val="EndNoteBibliography"/>
        <w:spacing w:after="240"/>
        <w:ind w:left="720" w:hanging="720"/>
      </w:pPr>
      <w:bookmarkStart w:id="1150" w:name="_ENREF_46"/>
      <w:r w:rsidRPr="00782CBF">
        <w:t>46.</w:t>
      </w:r>
      <w:r w:rsidRPr="00782CBF">
        <w:tab/>
        <w:t>National Institute for Health. NIH-Sponsored ACTIV-3 Clinical Trial Closes Enrollment into Two Sub-Studies. (</w:t>
      </w:r>
      <w:hyperlink r:id="rId22" w:history="1">
        <w:r w:rsidRPr="00782CBF">
          <w:rPr>
            <w:rStyle w:val="Hyperlink"/>
            <w:rFonts w:cs="Arial"/>
          </w:rPr>
          <w:t>https://www.nih.gov/news-events/news-releases/nih-sponsored-activ-3-clinical-trial-closes-enrollment-into-two-sub-studies</w:t>
        </w:r>
      </w:hyperlink>
      <w:r w:rsidRPr="00782CBF">
        <w:t>).</w:t>
      </w:r>
      <w:bookmarkEnd w:id="1150"/>
    </w:p>
    <w:p w14:paraId="76F99A68" w14:textId="4502F5C6" w:rsidR="00782CBF" w:rsidRPr="00782CBF" w:rsidRDefault="00782CBF" w:rsidP="00782CBF">
      <w:pPr>
        <w:pStyle w:val="EndNoteBibliography"/>
        <w:spacing w:after="240"/>
        <w:ind w:left="720" w:hanging="720"/>
      </w:pPr>
      <w:bookmarkStart w:id="1151" w:name="_ENREF_47"/>
      <w:r w:rsidRPr="00782CBF">
        <w:t>47.</w:t>
      </w:r>
      <w:r w:rsidRPr="00782CBF">
        <w:tab/>
        <w:t xml:space="preserve">Wilhelm A, Widera M, Grikscheit K, et al. Reduced Neutralization of SARS-CoV-2 Omicron Variant by Vaccine Sera and monoclonal antibodies. MedRxiv 2021. DOI: </w:t>
      </w:r>
      <w:hyperlink r:id="rId23" w:history="1">
        <w:r w:rsidRPr="00782CBF">
          <w:rPr>
            <w:rStyle w:val="Hyperlink"/>
            <w:rFonts w:cs="Arial"/>
          </w:rPr>
          <w:t>https://doi.org/10.1101/2021.12.07.21267432</w:t>
        </w:r>
      </w:hyperlink>
      <w:r w:rsidRPr="00782CBF">
        <w:t xml:space="preserve"> </w:t>
      </w:r>
      <w:bookmarkEnd w:id="1151"/>
    </w:p>
    <w:p w14:paraId="48839169" w14:textId="2A3961F3" w:rsidR="00782CBF" w:rsidRPr="00782CBF" w:rsidRDefault="00782CBF" w:rsidP="00782CBF">
      <w:pPr>
        <w:pStyle w:val="EndNoteBibliography"/>
        <w:spacing w:after="240"/>
        <w:ind w:left="720" w:hanging="720"/>
      </w:pPr>
      <w:bookmarkStart w:id="1152" w:name="_ENREF_48"/>
      <w:r w:rsidRPr="00782CBF">
        <w:t>48.</w:t>
      </w:r>
      <w:r w:rsidRPr="00782CBF">
        <w:tab/>
        <w:t xml:space="preserve">Cathcart AL, Havenar-Daughton C, Lempp FA, et al. The dual function monoclonal antibodies VIR-7831 and VIR-7832 demonstrate potent in vitro and in vivo activity against SARS-CoV-2. BioRxiv 2021. DOI: </w:t>
      </w:r>
      <w:hyperlink r:id="rId24" w:history="1">
        <w:r w:rsidRPr="00782CBF">
          <w:rPr>
            <w:rStyle w:val="Hyperlink"/>
            <w:rFonts w:cs="Arial"/>
          </w:rPr>
          <w:t>https://doi.org/10.1101/2021.03.09.434607</w:t>
        </w:r>
      </w:hyperlink>
      <w:r w:rsidRPr="00782CBF">
        <w:t xml:space="preserve"> </w:t>
      </w:r>
      <w:bookmarkEnd w:id="1152"/>
    </w:p>
    <w:p w14:paraId="4B3C86C6" w14:textId="3D5A25DC" w:rsidR="00782CBF" w:rsidRPr="00782CBF" w:rsidRDefault="00782CBF" w:rsidP="00782CBF">
      <w:pPr>
        <w:pStyle w:val="EndNoteBibliography"/>
        <w:spacing w:after="240"/>
        <w:ind w:left="720" w:hanging="720"/>
      </w:pPr>
      <w:bookmarkStart w:id="1153" w:name="_ENREF_49"/>
      <w:r w:rsidRPr="00782CBF">
        <w:t>49.</w:t>
      </w:r>
      <w:r w:rsidRPr="00782CBF">
        <w:tab/>
        <w:t xml:space="preserve">Cao YC, Wang Y, Jian F, et al. B.1.1.529 escapes the majority of SARS-CoV-2 neutralizing antibodies of diverse epitopes. BioRxiv 2021. DOI: </w:t>
      </w:r>
      <w:hyperlink r:id="rId25" w:history="1">
        <w:r w:rsidRPr="00782CBF">
          <w:rPr>
            <w:rStyle w:val="Hyperlink"/>
            <w:rFonts w:cs="Arial"/>
          </w:rPr>
          <w:t>https://doi.org/10.1101/2021.12.07.470392</w:t>
        </w:r>
      </w:hyperlink>
      <w:r w:rsidRPr="00782CBF">
        <w:t>.</w:t>
      </w:r>
      <w:bookmarkEnd w:id="1153"/>
    </w:p>
    <w:p w14:paraId="06F5C569" w14:textId="77777777" w:rsidR="00782CBF" w:rsidRPr="00782CBF" w:rsidRDefault="00782CBF" w:rsidP="00782CBF">
      <w:pPr>
        <w:pStyle w:val="EndNoteBibliography"/>
        <w:spacing w:after="240"/>
        <w:ind w:left="720" w:hanging="720"/>
      </w:pPr>
      <w:bookmarkStart w:id="1154" w:name="_ENREF_50"/>
      <w:r w:rsidRPr="00782CBF">
        <w:t>50.</w:t>
      </w:r>
      <w:r w:rsidRPr="00782CBF">
        <w:tab/>
        <w:t>GlaxoSmithKline. Xevudy - summary of product characteristics. 2021.</w:t>
      </w:r>
      <w:bookmarkEnd w:id="1154"/>
    </w:p>
    <w:p w14:paraId="7F9C3028" w14:textId="77777777" w:rsidR="00782CBF" w:rsidRPr="00782CBF" w:rsidRDefault="00782CBF" w:rsidP="00782CBF">
      <w:pPr>
        <w:pStyle w:val="EndNoteBibliography"/>
        <w:spacing w:after="240"/>
        <w:ind w:left="720" w:hanging="720"/>
      </w:pPr>
      <w:bookmarkStart w:id="1155" w:name="_ENREF_51"/>
      <w:r w:rsidRPr="00782CBF">
        <w:t>51.</w:t>
      </w:r>
      <w:r w:rsidRPr="00782CBF">
        <w:tab/>
        <w:t>Bradbury N, Nguyen-Van-Tam J, Lim WS. Clinicians’ attitude towards a placebo-controlled randomised clinical trial investigating the effect of neuraminidase inhibitors in adults hospitalised with influenza. BMC Health Services Research 2018;18(1):311. DOI: 10.1186/s12913-018-3122-x.</w:t>
      </w:r>
      <w:bookmarkEnd w:id="1155"/>
    </w:p>
    <w:p w14:paraId="77E36E9D" w14:textId="77777777" w:rsidR="00782CBF" w:rsidRPr="00782CBF" w:rsidRDefault="00782CBF" w:rsidP="00782CBF">
      <w:pPr>
        <w:pStyle w:val="EndNoteBibliography"/>
        <w:spacing w:after="240"/>
        <w:ind w:left="720" w:hanging="720"/>
      </w:pPr>
      <w:bookmarkStart w:id="1156" w:name="_ENREF_52"/>
      <w:r w:rsidRPr="00782CBF">
        <w:t>52.</w:t>
      </w:r>
      <w:r w:rsidRPr="00782CBF">
        <w:tab/>
        <w:t>Tam EW, Chau V, Ferriero DM, et al. Preterm cerebellar growth impairment after postnatal exposure to glucocorticoids. Sci Transl Med 2011;3(105):105ra105. DOI: 10.1126/scitranslmed.3002884.</w:t>
      </w:r>
      <w:bookmarkEnd w:id="1156"/>
    </w:p>
    <w:p w14:paraId="7696F25B" w14:textId="77777777" w:rsidR="00782CBF" w:rsidRPr="00782CBF" w:rsidRDefault="00782CBF" w:rsidP="00782CBF">
      <w:pPr>
        <w:pStyle w:val="EndNoteBibliography"/>
        <w:spacing w:after="240"/>
        <w:ind w:left="720" w:hanging="720"/>
      </w:pPr>
      <w:bookmarkStart w:id="1157" w:name="_ENREF_53"/>
      <w:r w:rsidRPr="00782CBF">
        <w:t>53.</w:t>
      </w:r>
      <w:r w:rsidRPr="00782CBF">
        <w:tab/>
        <w:t>Newnham JP, Jobe AH. Should we be prescribing repeated courses of antenatal corticosteroids? Semin Fetal Neonatal Med 2009;14(3):157-63. DOI: 10.1016/j.siny.2008.11.005.</w:t>
      </w:r>
      <w:bookmarkEnd w:id="1157"/>
    </w:p>
    <w:p w14:paraId="00C87040" w14:textId="77777777" w:rsidR="00782CBF" w:rsidRPr="00782CBF" w:rsidRDefault="00782CBF" w:rsidP="00782CBF">
      <w:pPr>
        <w:pStyle w:val="EndNoteBibliography"/>
        <w:spacing w:after="240"/>
        <w:ind w:left="720" w:hanging="720"/>
      </w:pPr>
      <w:bookmarkStart w:id="1158" w:name="_ENREF_54"/>
      <w:r w:rsidRPr="00782CBF">
        <w:t>54.</w:t>
      </w:r>
      <w:r w:rsidRPr="00782CBF">
        <w:tab/>
        <w:t>Chang YP. Evidence for adverse effect of perinatal glucocorticoid use on the developing brain. Korean J Pediatr 2014;57(3):101-9. DOI: 10.3345/kjp.2014.57.3.101.</w:t>
      </w:r>
      <w:bookmarkEnd w:id="1158"/>
    </w:p>
    <w:p w14:paraId="7D75479C" w14:textId="77777777" w:rsidR="00782CBF" w:rsidRPr="00782CBF" w:rsidRDefault="00782CBF" w:rsidP="00782CBF">
      <w:pPr>
        <w:pStyle w:val="EndNoteBibliography"/>
        <w:ind w:left="720" w:hanging="720"/>
      </w:pPr>
      <w:bookmarkStart w:id="1159" w:name="_ENREF_55"/>
      <w:r w:rsidRPr="00782CBF">
        <w:t>55.</w:t>
      </w:r>
      <w:r w:rsidRPr="00782CBF">
        <w:tab/>
        <w:t>Flint J, Panchal S, Hurrell A, et al. BSR and BHPR guideline on prescribing drugs in pregnancy and breastfeeding-Part II: analgesics and other drugs used in rheumatology practice. Rheumatology (Oxford) 2016;55(9):1698-702. DOI: 10.1093/rheumatology/kev405.</w:t>
      </w:r>
      <w:bookmarkEnd w:id="1159"/>
    </w:p>
    <w:p w14:paraId="4CEC693A" w14:textId="67BDF538"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160" w:name="_Toc137835542"/>
      <w:bookmarkStart w:id="1161" w:name="_Toc142042593"/>
      <w:r w:rsidRPr="00633320">
        <w:lastRenderedPageBreak/>
        <w:t>Contact details</w:t>
      </w:r>
      <w:bookmarkEnd w:id="1160"/>
      <w:bookmarkEnd w:id="1161"/>
    </w:p>
    <w:p w14:paraId="236D9E3A" w14:textId="77777777" w:rsidR="00023F16" w:rsidRPr="00633320" w:rsidRDefault="00023F16" w:rsidP="00112A25">
      <w:pPr>
        <w:jc w:val="center"/>
      </w:pPr>
    </w:p>
    <w:p w14:paraId="34E3714B" w14:textId="796AEF7D" w:rsidR="00112A25" w:rsidRPr="00633320" w:rsidRDefault="00112A25" w:rsidP="00112A25">
      <w:pPr>
        <w:jc w:val="center"/>
      </w:pPr>
      <w:r w:rsidRPr="00633320">
        <w:t xml:space="preserve">Website: </w:t>
      </w:r>
      <w:hyperlink r:id="rId26"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16728373"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7">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0511644E" w:rsidR="00F27FA7" w:rsidRPr="006C71E9" w:rsidRDefault="00BC4A53" w:rsidP="00F27FA7">
      <w:pPr>
        <w:jc w:val="left"/>
        <w:rPr>
          <w:sz w:val="20"/>
        </w:rPr>
      </w:pPr>
      <w:ins w:id="1162" w:author="Leon Peto" w:date="2023-08-25T12:24:00Z">
        <w:r w:rsidRPr="00BC4A53">
          <w:rPr>
            <w:sz w:val="20"/>
          </w:rPr>
          <w:t>Oxford University Clinical Research Unit</w:t>
        </w:r>
        <w:r>
          <w:rPr>
            <w:sz w:val="20"/>
          </w:rPr>
          <w:t xml:space="preserve"> Indonesia</w:t>
        </w:r>
      </w:ins>
      <w:del w:id="1163" w:author="Leon Peto" w:date="2023-08-25T12:24:00Z">
        <w:r w:rsidR="00F27FA7" w:rsidRPr="006C71E9" w:rsidDel="00BC4A53">
          <w:rPr>
            <w:sz w:val="20"/>
          </w:rPr>
          <w:delText>Eijkman Oxford Clinical Research Unit (EOCRU), Eijkman Institute for Molecular Biology</w:delText>
        </w:r>
      </w:del>
    </w:p>
    <w:p w14:paraId="383E21BD" w14:textId="77777777" w:rsidR="00BC4A53" w:rsidRDefault="00BC4A53" w:rsidP="00F27FA7">
      <w:pPr>
        <w:jc w:val="left"/>
        <w:rPr>
          <w:ins w:id="1164" w:author="Leon Peto" w:date="2023-08-25T12:25:00Z"/>
          <w:sz w:val="20"/>
        </w:rPr>
      </w:pPr>
      <w:ins w:id="1165" w:author="Leon Peto" w:date="2023-08-25T12:24:00Z">
        <w:r w:rsidRPr="00BC4A53">
          <w:rPr>
            <w:sz w:val="20"/>
          </w:rPr>
          <w:t>Fakultas Kedokteran Universitas Indonesia (FKUI) Jl. Salemba Raya No. 6, Jakarta, Indonesia</w:t>
        </w:r>
        <w:r w:rsidRPr="00BC4A53" w:rsidDel="00BC4A53">
          <w:rPr>
            <w:sz w:val="20"/>
          </w:rPr>
          <w:t xml:space="preserve"> </w:t>
        </w:r>
      </w:ins>
    </w:p>
    <w:p w14:paraId="7F7D95B1" w14:textId="27B079D1" w:rsidR="00F27FA7" w:rsidRPr="006C71E9" w:rsidDel="00BC4A53" w:rsidRDefault="00F27FA7" w:rsidP="00F27FA7">
      <w:pPr>
        <w:jc w:val="left"/>
        <w:rPr>
          <w:del w:id="1166" w:author="Leon Peto" w:date="2023-08-25T12:24:00Z"/>
          <w:sz w:val="20"/>
        </w:rPr>
      </w:pPr>
      <w:del w:id="1167" w:author="Leon Peto" w:date="2023-08-25T12:24:00Z">
        <w:r w:rsidRPr="006C71E9" w:rsidDel="00BC4A53">
          <w:rPr>
            <w:sz w:val="20"/>
          </w:rPr>
          <w:delText>Jl. P. Diponegoro No. 69, Jakarta-Indonesia 10430</w:delText>
        </w:r>
      </w:del>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7CA1C884"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520B68F2" w14:textId="14F98DF4" w:rsidR="00297E4A" w:rsidRDefault="00297E4A" w:rsidP="00297E4A">
      <w:pPr>
        <w:rPr>
          <w:ins w:id="1168" w:author="Leon Peto" w:date="2023-08-04T11:48:00Z"/>
          <w:sz w:val="20"/>
        </w:rPr>
      </w:pPr>
    </w:p>
    <w:p w14:paraId="591611C2" w14:textId="77777777" w:rsidR="00B9203D" w:rsidRPr="004423CD" w:rsidRDefault="00B9203D" w:rsidP="00B9203D">
      <w:pPr>
        <w:rPr>
          <w:ins w:id="1169" w:author="Leon Peto" w:date="2023-08-04T11:48:00Z"/>
          <w:b/>
          <w:sz w:val="20"/>
        </w:rPr>
      </w:pPr>
      <w:ins w:id="1170" w:author="Leon Peto" w:date="2023-08-04T11:48:00Z">
        <w:r w:rsidRPr="004423CD">
          <w:rPr>
            <w:b/>
            <w:sz w:val="20"/>
          </w:rPr>
          <w:t>RECOVERY EU:</w:t>
        </w:r>
      </w:ins>
    </w:p>
    <w:p w14:paraId="3EB42AD0" w14:textId="44EDEBB4" w:rsidR="00B9203D" w:rsidRPr="00297E4A" w:rsidRDefault="00B9203D" w:rsidP="00B9203D">
      <w:pPr>
        <w:rPr>
          <w:ins w:id="1171" w:author="Leon Peto" w:date="2023-08-04T11:48:00Z"/>
          <w:sz w:val="20"/>
        </w:rPr>
      </w:pPr>
      <w:ins w:id="1172" w:author="Leon Peto" w:date="2023-08-04T11:48:00Z">
        <w:r>
          <w:rPr>
            <w:sz w:val="20"/>
          </w:rPr>
          <w:t>The European Clinical Research A</w:t>
        </w:r>
        <w:r w:rsidR="009F3E4D">
          <w:rPr>
            <w:sz w:val="20"/>
          </w:rPr>
          <w:t>lliance on Infectious Diseases</w:t>
        </w:r>
      </w:ins>
    </w:p>
    <w:p w14:paraId="4F3CEF16" w14:textId="77777777" w:rsidR="009F3E4D" w:rsidRDefault="009F3E4D" w:rsidP="009F3E4D">
      <w:pPr>
        <w:rPr>
          <w:ins w:id="1173" w:author="Leon Peto" w:date="2023-08-07T07:11:00Z"/>
          <w:sz w:val="20"/>
        </w:rPr>
      </w:pPr>
      <w:ins w:id="1174" w:author="Leon Peto" w:date="2023-08-07T07:10:00Z">
        <w:r w:rsidRPr="009F3E4D">
          <w:rPr>
            <w:sz w:val="20"/>
          </w:rPr>
          <w:t>P</w:t>
        </w:r>
        <w:r>
          <w:rPr>
            <w:sz w:val="20"/>
          </w:rPr>
          <w:t xml:space="preserve">rovinciehuis, Archimedeslaan 6, </w:t>
        </w:r>
        <w:r w:rsidRPr="009F3E4D">
          <w:rPr>
            <w:sz w:val="20"/>
          </w:rPr>
          <w:t xml:space="preserve">3584 BA Utrecht, Netherlands </w:t>
        </w:r>
      </w:ins>
    </w:p>
    <w:p w14:paraId="15973FE1" w14:textId="4F1074AE" w:rsidR="00B9203D" w:rsidRDefault="00B9203D" w:rsidP="009F3E4D">
      <w:pPr>
        <w:rPr>
          <w:ins w:id="1175" w:author="Leon Peto" w:date="2023-08-04T11:48:00Z"/>
          <w:sz w:val="20"/>
        </w:rPr>
      </w:pPr>
      <w:ins w:id="1176" w:author="Leon Peto" w:date="2023-08-04T11:48:00Z">
        <w:r>
          <w:rPr>
            <w:sz w:val="20"/>
          </w:rPr>
          <w:t xml:space="preserve">Tel: </w:t>
        </w:r>
      </w:ins>
      <w:ins w:id="1177" w:author="Leon Peto" w:date="2023-08-22T15:53:00Z">
        <w:r w:rsidR="00646862" w:rsidRPr="00646862">
          <w:rPr>
            <w:sz w:val="20"/>
          </w:rPr>
          <w:t>+31</w:t>
        </w:r>
        <w:r w:rsidR="00646862">
          <w:rPr>
            <w:sz w:val="20"/>
          </w:rPr>
          <w:t xml:space="preserve"> </w:t>
        </w:r>
        <w:r w:rsidR="00646862" w:rsidRPr="00646862">
          <w:rPr>
            <w:sz w:val="20"/>
          </w:rPr>
          <w:t>6</w:t>
        </w:r>
        <w:r w:rsidR="00646862">
          <w:rPr>
            <w:sz w:val="20"/>
          </w:rPr>
          <w:t xml:space="preserve"> </w:t>
        </w:r>
        <w:r w:rsidR="00646862" w:rsidRPr="00646862">
          <w:rPr>
            <w:sz w:val="20"/>
          </w:rPr>
          <w:t>31</w:t>
        </w:r>
        <w:r w:rsidR="00646862">
          <w:rPr>
            <w:sz w:val="20"/>
          </w:rPr>
          <w:t xml:space="preserve"> </w:t>
        </w:r>
        <w:r w:rsidR="00646862" w:rsidRPr="00646862">
          <w:rPr>
            <w:sz w:val="20"/>
          </w:rPr>
          <w:t>11</w:t>
        </w:r>
        <w:r w:rsidR="00646862">
          <w:rPr>
            <w:sz w:val="20"/>
          </w:rPr>
          <w:t xml:space="preserve"> </w:t>
        </w:r>
        <w:r w:rsidR="00646862" w:rsidRPr="00646862">
          <w:rPr>
            <w:sz w:val="20"/>
          </w:rPr>
          <w:t>88</w:t>
        </w:r>
        <w:r w:rsidR="00646862">
          <w:rPr>
            <w:sz w:val="20"/>
          </w:rPr>
          <w:t xml:space="preserve"> </w:t>
        </w:r>
        <w:r w:rsidR="00646862" w:rsidRPr="00646862">
          <w:rPr>
            <w:sz w:val="20"/>
          </w:rPr>
          <w:t>61</w:t>
        </w:r>
      </w:ins>
    </w:p>
    <w:p w14:paraId="667A5E79" w14:textId="77777777" w:rsidR="00B9203D" w:rsidRDefault="00B9203D" w:rsidP="00B9203D">
      <w:pPr>
        <w:rPr>
          <w:ins w:id="1178" w:author="Leon Peto" w:date="2023-08-04T11:48:00Z"/>
          <w:sz w:val="20"/>
        </w:rPr>
      </w:pPr>
      <w:ins w:id="1179" w:author="Leon Peto" w:date="2023-08-04T11:48:00Z">
        <w:r>
          <w:rPr>
            <w:sz w:val="20"/>
          </w:rPr>
          <w:t xml:space="preserve">E-mail: </w:t>
        </w:r>
        <w:r w:rsidRPr="00297E4A">
          <w:rPr>
            <w:sz w:val="20"/>
          </w:rPr>
          <w:t>info@ecraid.eu</w:t>
        </w:r>
      </w:ins>
    </w:p>
    <w:p w14:paraId="44C77387" w14:textId="77777777" w:rsidR="00B9203D" w:rsidRDefault="00B9203D" w:rsidP="00297E4A">
      <w:pPr>
        <w:rPr>
          <w:sz w:val="20"/>
        </w:rPr>
      </w:pPr>
    </w:p>
    <w:p w14:paraId="62B484E6" w14:textId="77777777" w:rsidR="00CD78D8" w:rsidRDefault="00CD78D8" w:rsidP="00A46DE7">
      <w:pPr>
        <w:rPr>
          <w:b/>
        </w:rPr>
      </w:pPr>
    </w:p>
    <w:p w14:paraId="4BE5FF35" w14:textId="4229A220" w:rsidR="00A46DE7" w:rsidRPr="00633320" w:rsidRDefault="00A46DE7" w:rsidP="00A46DE7">
      <w:pPr>
        <w:rPr>
          <w:b/>
        </w:rPr>
      </w:pPr>
      <w:r w:rsidRPr="00633320">
        <w:rPr>
          <w:b/>
        </w:rPr>
        <w:t>To RANDOMISE a patient, visit:</w:t>
      </w:r>
      <w:r w:rsidR="00302AD2" w:rsidRPr="00302AD2">
        <w:t xml:space="preserve"> </w:t>
      </w:r>
      <w:hyperlink r:id="rId28" w:history="1">
        <w:r w:rsidR="00302AD2" w:rsidRPr="00302AD2">
          <w:rPr>
            <w:rStyle w:val="Hyperlink"/>
          </w:rPr>
          <w:t>www.recoverytrial.net</w:t>
        </w:r>
      </w:hyperlink>
    </w:p>
    <w:p w14:paraId="517C7DAD" w14:textId="77777777" w:rsidR="00A46DE7" w:rsidRPr="00633320" w:rsidRDefault="00A46DE7" w:rsidP="00A46DE7">
      <w:pPr>
        <w:rPr>
          <w:sz w:val="20"/>
        </w:rPr>
      </w:pPr>
    </w:p>
    <w:p w14:paraId="1D13BE21" w14:textId="3D8AAFE7" w:rsidR="00EC3E6A" w:rsidRDefault="00EC3E6A" w:rsidP="00CE1EB5"/>
    <w:p w14:paraId="38F19262" w14:textId="219CF1C1" w:rsidR="00EC3E6A" w:rsidRDefault="00EC3E6A" w:rsidP="00CE1EB5"/>
    <w:sectPr w:rsidR="00EC3E6A" w:rsidSect="005457C5">
      <w:footnotePr>
        <w:numFmt w:val="lowerLetter"/>
      </w:footnotePr>
      <w:pgSz w:w="11907" w:h="16840" w:code="9"/>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91" w:author="Leon Peto" w:date="2023-07-19T19:38:00Z" w:initials="LP">
    <w:p w14:paraId="36298034" w14:textId="77777777" w:rsidR="000755EF" w:rsidRDefault="000755EF" w:rsidP="0036713E">
      <w:pPr>
        <w:pStyle w:val="CommentText"/>
      </w:pPr>
      <w:r>
        <w:rPr>
          <w:rStyle w:val="CommentReference"/>
        </w:rPr>
        <w:annotationRef/>
      </w:r>
      <w:r>
        <w:t>The first two categories remain the same as in the previous protocol. The third is added with this amendment.</w:t>
      </w:r>
    </w:p>
  </w:comment>
  <w:comment w:id="427" w:author="Leon Peto" w:date="2023-08-04T12:27:00Z" w:initials="LP">
    <w:p w14:paraId="0ACB0270" w14:textId="01F271EB" w:rsidR="000755EF" w:rsidRDefault="000755EF">
      <w:pPr>
        <w:pStyle w:val="CommentText"/>
      </w:pPr>
      <w:r>
        <w:rPr>
          <w:rStyle w:val="CommentReference"/>
        </w:rPr>
        <w:annotationRef/>
      </w:r>
      <w:r>
        <w:t>To comply with EU data protection law, which will not allow collection of name, date of birth or medical record number.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298034" w15:done="0"/>
  <w15:commentEx w15:paraId="0ACB02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26994" w14:textId="77777777" w:rsidR="000755EF" w:rsidRDefault="000755EF" w:rsidP="00F123A0">
      <w:r>
        <w:separator/>
      </w:r>
    </w:p>
    <w:p w14:paraId="64495729" w14:textId="77777777" w:rsidR="000755EF" w:rsidRDefault="000755EF" w:rsidP="00F123A0"/>
  </w:endnote>
  <w:endnote w:type="continuationSeparator" w:id="0">
    <w:p w14:paraId="1419D358" w14:textId="77777777" w:rsidR="000755EF" w:rsidRDefault="000755EF" w:rsidP="00F123A0">
      <w:r>
        <w:continuationSeparator/>
      </w:r>
    </w:p>
    <w:p w14:paraId="3DCD8FD7" w14:textId="77777777" w:rsidR="000755EF" w:rsidRDefault="000755EF" w:rsidP="00F123A0"/>
  </w:endnote>
  <w:endnote w:type="continuationNotice" w:id="1">
    <w:p w14:paraId="24483283" w14:textId="77777777" w:rsidR="000755EF" w:rsidRDefault="00075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11A2E39" w:rsidR="000755EF" w:rsidRPr="00F123A0" w:rsidRDefault="000755EF"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C64175">
      <w:rPr>
        <w:noProof/>
        <w:sz w:val="20"/>
        <w:szCs w:val="20"/>
      </w:rPr>
      <w:t>21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C64175">
      <w:rPr>
        <w:noProof/>
        <w:sz w:val="20"/>
        <w:szCs w:val="20"/>
      </w:rPr>
      <w:t>40</w:t>
    </w:r>
    <w:r w:rsidRPr="00F123A0">
      <w:rPr>
        <w:sz w:val="20"/>
        <w:szCs w:val="20"/>
      </w:rPr>
      <w:fldChar w:fldCharType="end"/>
    </w:r>
  </w:p>
  <w:p w14:paraId="25879485" w14:textId="596E9531" w:rsidR="000755EF" w:rsidRPr="00F123A0" w:rsidRDefault="000755EF" w:rsidP="00F123A0">
    <w:pPr>
      <w:tabs>
        <w:tab w:val="right" w:pos="9639"/>
      </w:tabs>
      <w:rPr>
        <w:sz w:val="20"/>
        <w:szCs w:val="20"/>
      </w:rPr>
    </w:pPr>
    <w:r w:rsidRPr="00F123A0">
      <w:rPr>
        <w:sz w:val="20"/>
        <w:szCs w:val="20"/>
      </w:rPr>
      <w:t>RECOVERY [</w:t>
    </w:r>
    <w:del w:id="294" w:author="Leon Peto" w:date="2023-08-04T10:50:00Z">
      <w:r w:rsidDel="00FE048C">
        <w:rPr>
          <w:sz w:val="20"/>
          <w:szCs w:val="20"/>
        </w:rPr>
        <w:delText>V26</w:delText>
      </w:r>
    </w:del>
    <w:ins w:id="295" w:author="Leon Peto" w:date="2023-08-04T10:50:00Z">
      <w:r>
        <w:rPr>
          <w:sz w:val="20"/>
          <w:szCs w:val="20"/>
        </w:rPr>
        <w:t>V27</w:t>
      </w:r>
    </w:ins>
    <w:r>
      <w:rPr>
        <w:sz w:val="20"/>
        <w:szCs w:val="20"/>
      </w:rPr>
      <w:t>.0 2023-0</w:t>
    </w:r>
    <w:del w:id="296" w:author="Richard Haynes" w:date="2023-10-24T18:52:00Z">
      <w:r w:rsidDel="002E12C7">
        <w:rPr>
          <w:sz w:val="20"/>
          <w:szCs w:val="20"/>
        </w:rPr>
        <w:delText>6</w:delText>
      </w:r>
    </w:del>
    <w:ins w:id="297" w:author="Richard Haynes" w:date="2023-10-24T18:52:00Z">
      <w:r>
        <w:rPr>
          <w:sz w:val="20"/>
          <w:szCs w:val="20"/>
        </w:rPr>
        <w:t>9</w:t>
      </w:r>
    </w:ins>
    <w:r>
      <w:rPr>
        <w:sz w:val="20"/>
        <w:szCs w:val="20"/>
      </w:rPr>
      <w:t>-</w:t>
    </w:r>
    <w:del w:id="298" w:author="Richard Haynes" w:date="2023-10-24T18:52:00Z">
      <w:r w:rsidDel="002E12C7">
        <w:rPr>
          <w:sz w:val="20"/>
          <w:szCs w:val="20"/>
        </w:rPr>
        <w:delText>22</w:delText>
      </w:r>
    </w:del>
    <w:ins w:id="299" w:author="Richard Haynes" w:date="2023-10-24T18:52:00Z">
      <w:r>
        <w:rPr>
          <w:sz w:val="20"/>
          <w:szCs w:val="20"/>
        </w:rPr>
        <w:t>13</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46853AFD" w:rsidR="000755EF" w:rsidRPr="00F123A0" w:rsidRDefault="000755EF" w:rsidP="00F123A0">
    <w:pPr>
      <w:tabs>
        <w:tab w:val="right" w:pos="9639"/>
        <w:tab w:val="center" w:pos="10490"/>
      </w:tabs>
      <w:rPr>
        <w:sz w:val="20"/>
        <w:szCs w:val="20"/>
      </w:rPr>
    </w:pPr>
    <w:ins w:id="300" w:author="Richard Haynes" w:date="2023-10-24T19:06:00Z">
      <w:r>
        <w:rPr>
          <w:sz w:val="20"/>
          <w:szCs w:val="20"/>
        </w:rPr>
        <w:t xml:space="preserve">CTIS </w:t>
      </w:r>
      <w:r w:rsidRPr="00534E48">
        <w:rPr>
          <w:sz w:val="20"/>
          <w:szCs w:val="20"/>
          <w:lang w:val="en-US"/>
        </w:rPr>
        <w:t>CT-2023-507441-29-00</w:t>
      </w:r>
    </w:ins>
    <w:r w:rsidRPr="00F123A0">
      <w:rPr>
        <w:sz w:val="20"/>
        <w:szCs w:val="20"/>
      </w:rPr>
      <w:tab/>
      <w:t>EudraCT 2020-001113-21</w:t>
    </w:r>
  </w:p>
  <w:p w14:paraId="4EBED393" w14:textId="77777777" w:rsidR="000755EF" w:rsidRPr="006E50F3" w:rsidRDefault="000755EF"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35591" w14:textId="77777777" w:rsidR="000755EF" w:rsidRDefault="000755EF" w:rsidP="00F123A0">
      <w:r>
        <w:separator/>
      </w:r>
    </w:p>
    <w:p w14:paraId="5F46A205" w14:textId="77777777" w:rsidR="000755EF" w:rsidRDefault="000755EF" w:rsidP="00F123A0"/>
  </w:footnote>
  <w:footnote w:type="continuationSeparator" w:id="0">
    <w:p w14:paraId="49C9D870" w14:textId="77777777" w:rsidR="000755EF" w:rsidRDefault="000755EF" w:rsidP="00F123A0">
      <w:r>
        <w:continuationSeparator/>
      </w:r>
    </w:p>
    <w:p w14:paraId="5F812983" w14:textId="77777777" w:rsidR="000755EF" w:rsidRDefault="000755EF" w:rsidP="00F123A0"/>
  </w:footnote>
  <w:footnote w:type="continuationNotice" w:id="1">
    <w:p w14:paraId="3783C601" w14:textId="77777777" w:rsidR="000755EF" w:rsidRDefault="000755EF"/>
  </w:footnote>
  <w:footnote w:id="2">
    <w:p w14:paraId="2EE85694" w14:textId="0A35CF24" w:rsidR="000755EF" w:rsidRDefault="000755EF">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3">
    <w:p w14:paraId="7182FF66" w14:textId="5675E51F" w:rsidR="000755EF" w:rsidRDefault="000755EF">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4">
    <w:p w14:paraId="5A77D372" w14:textId="5DB3C8BF" w:rsidR="000755EF" w:rsidRDefault="000755EF">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5">
    <w:p w14:paraId="49A8B88D" w14:textId="57060C9F" w:rsidR="000755EF" w:rsidRDefault="000755EF">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Pr>
          <w:sz w:val="18"/>
        </w:rPr>
        <w:t xml:space="preserve"> The potential inclusion of any pregnant women should be discussed with a consultant obstetrician (or obstetric physician).</w:t>
      </w:r>
    </w:p>
  </w:footnote>
  <w:footnote w:id="6">
    <w:p w14:paraId="74E0A22E" w14:textId="7575C029" w:rsidR="000755EF" w:rsidRDefault="000755EF">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7">
    <w:p w14:paraId="675F7496" w14:textId="67F253A6" w:rsidR="000755EF" w:rsidRDefault="000755EF">
      <w:pPr>
        <w:pStyle w:val="FootnoteText"/>
      </w:pPr>
      <w:r>
        <w:rPr>
          <w:rStyle w:val="FootnoteReference"/>
        </w:rPr>
        <w:footnoteRef/>
      </w:r>
      <w:r>
        <w:t xml:space="preserve"> </w:t>
      </w:r>
      <w:r>
        <w:rPr>
          <w:sz w:val="18"/>
          <w:szCs w:val="18"/>
        </w:rPr>
        <w:t>high-flow nasal oxygen</w:t>
      </w:r>
      <w:r w:rsidRPr="002F2524">
        <w:rPr>
          <w:sz w:val="18"/>
          <w:szCs w:val="18"/>
        </w:rPr>
        <w:t>: humidified high flow oxygen through a special device, normally used in a critical care area, with a flow rate &gt;20l/min</w:t>
      </w:r>
    </w:p>
  </w:footnote>
  <w:footnote w:id="8">
    <w:p w14:paraId="05D4F408" w14:textId="7FEA31E5" w:rsidR="000755EF" w:rsidRPr="00173E29" w:rsidRDefault="000755EF">
      <w:pPr>
        <w:pStyle w:val="FootnoteText"/>
        <w:rPr>
          <w:sz w:val="18"/>
          <w:szCs w:val="18"/>
        </w:rPr>
      </w:pPr>
      <w:r w:rsidRPr="00CA3E60">
        <w:rPr>
          <w:rStyle w:val="FootnoteReference"/>
          <w:szCs w:val="18"/>
        </w:rPr>
        <w:footnoteRef/>
      </w:r>
      <w:r w:rsidRPr="00173E29">
        <w:rPr>
          <w:sz w:val="18"/>
          <w:szCs w:val="18"/>
        </w:rPr>
        <w:t xml:space="preserve"> Usual care in patients</w:t>
      </w:r>
      <w:r>
        <w:rPr>
          <w:sz w:val="18"/>
          <w:szCs w:val="18"/>
        </w:rPr>
        <w:t xml:space="preserve"> requiring ventilatory support</w:t>
      </w:r>
      <w:r w:rsidRPr="00173E29">
        <w:rPr>
          <w:sz w:val="18"/>
          <w:szCs w:val="18"/>
        </w:rPr>
        <w:t xml:space="preserve"> is expected to include low dose (6mg daily) dexamethasone</w:t>
      </w:r>
    </w:p>
  </w:footnote>
  <w:footnote w:id="9">
    <w:p w14:paraId="53355F68" w14:textId="3D1B55A4" w:rsidR="000755EF" w:rsidRDefault="000755EF"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0">
    <w:p w14:paraId="7F5E1209" w14:textId="282AA95A" w:rsidR="000755EF" w:rsidRPr="00474DD8" w:rsidRDefault="000755EF"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1">
    <w:p w14:paraId="297ADB22" w14:textId="19BADA6E" w:rsidR="000755EF" w:rsidRPr="00E26DD4" w:rsidRDefault="000755EF">
      <w:pPr>
        <w:pStyle w:val="FootnoteText"/>
        <w:rPr>
          <w:sz w:val="18"/>
          <w:szCs w:val="18"/>
        </w:rPr>
      </w:pPr>
      <w:r w:rsidRPr="00E26DD4">
        <w:rPr>
          <w:rStyle w:val="FootnoteReference"/>
          <w:sz w:val="18"/>
          <w:szCs w:val="18"/>
        </w:rPr>
        <w:footnoteRef/>
      </w:r>
      <w:r w:rsidRPr="00E26DD4">
        <w:rPr>
          <w:sz w:val="18"/>
          <w:szCs w:val="18"/>
        </w:rPr>
        <w:t xml:space="preserve"> If pa</w:t>
      </w:r>
      <w:r>
        <w:rPr>
          <w:sz w:val="18"/>
          <w:szCs w:val="18"/>
        </w:rPr>
        <w:t>rticipant is discharged before course is complete, the participant should be provided with medication to complete the course at home.</w:t>
      </w:r>
    </w:p>
  </w:footnote>
  <w:footnote w:id="12">
    <w:p w14:paraId="4CA13702" w14:textId="77777777" w:rsidR="000755EF" w:rsidRDefault="000755EF"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3">
    <w:p w14:paraId="5FC81593" w14:textId="25CDD7A4" w:rsidR="000755EF" w:rsidRDefault="000755EF"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w:t>
      </w:r>
      <w:ins w:id="491" w:author="Leon Peto" w:date="2023-08-04T11:04:00Z">
        <w:r>
          <w:rPr>
            <w:sz w:val="18"/>
          </w:rPr>
          <w:t xml:space="preserve"> with influenza</w:t>
        </w:r>
      </w:ins>
      <w:r>
        <w:rPr>
          <w:sz w:val="18"/>
        </w:rPr>
        <w:t xml:space="preserve"> see Appendix 3.</w:t>
      </w:r>
    </w:p>
  </w:footnote>
  <w:footnote w:id="14">
    <w:p w14:paraId="2172E37B" w14:textId="6AD1F7BF" w:rsidR="000755EF" w:rsidRDefault="000755EF" w:rsidP="00552A9A">
      <w:pPr>
        <w:pStyle w:val="FootnoteText"/>
      </w:pPr>
      <w:r w:rsidRPr="00CB51E0">
        <w:rPr>
          <w:rStyle w:val="FootnoteReference"/>
          <w:sz w:val="18"/>
          <w:szCs w:val="18"/>
        </w:rPr>
        <w:footnoteRef/>
      </w:r>
      <w:r w:rsidRPr="00CB51E0">
        <w:rPr>
          <w:sz w:val="18"/>
          <w:szCs w:val="18"/>
        </w:rPr>
        <w:t xml:space="preserve"> A</w:t>
      </w:r>
      <w:r w:rsidRPr="005411C0">
        <w:rPr>
          <w:sz w:val="18"/>
        </w:rPr>
        <w:t xml:space="preserve">vailable at </w:t>
      </w:r>
      <w:hyperlink r:id="rId1" w:history="1">
        <w:r w:rsidRPr="001E75FB">
          <w:rPr>
            <w:rStyle w:val="Hyperlink"/>
            <w:rFonts w:cs="Arial"/>
            <w:sz w:val="18"/>
          </w:rPr>
          <w:t>www.recoverytrial.net/results</w:t>
        </w:r>
      </w:hyperlink>
      <w:r>
        <w:rPr>
          <w:sz w:val="18"/>
        </w:rPr>
        <w:t xml:space="preserve"> </w:t>
      </w:r>
    </w:p>
  </w:footnote>
  <w:footnote w:id="15">
    <w:p w14:paraId="2A77ED73" w14:textId="7ABE0214" w:rsidR="000755EF" w:rsidRPr="00791A5C" w:rsidRDefault="000755EF">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Pr>
          <w:sz w:val="18"/>
          <w:szCs w:val="18"/>
        </w:rPr>
        <w:t xml:space="preserve"> Participants discharged before day 5 will be asked to take this sample at home and will be provided with instructions and materials to do so.</w:t>
      </w:r>
    </w:p>
  </w:footnote>
  <w:footnote w:id="16">
    <w:p w14:paraId="1EB27AD2" w14:textId="3EEF7743" w:rsidR="000755EF" w:rsidRDefault="000755EF">
      <w:pPr>
        <w:pStyle w:val="FootnoteText"/>
      </w:pPr>
      <w:r w:rsidRPr="00CB51E0">
        <w:rPr>
          <w:rStyle w:val="FootnoteReference"/>
          <w:sz w:val="18"/>
          <w:szCs w:val="18"/>
        </w:rPr>
        <w:footnoteRef/>
      </w:r>
      <w:r w:rsidRPr="00CB51E0">
        <w:rPr>
          <w:sz w:val="18"/>
          <w:szCs w:val="18"/>
        </w:rPr>
        <w:t xml:space="preserve"> Available</w:t>
      </w:r>
      <w:r w:rsidRPr="005411C0">
        <w:rPr>
          <w:sz w:val="18"/>
        </w:rPr>
        <w:t xml:space="preserve"> at </w:t>
      </w:r>
      <w:hyperlink r:id="rId2" w:history="1">
        <w:r w:rsidRPr="001E75FB">
          <w:rPr>
            <w:rStyle w:val="Hyperlink"/>
            <w:rFonts w:cs="Arial"/>
            <w:sz w:val="18"/>
          </w:rPr>
          <w:t>www.recoverytrial.net/results</w:t>
        </w:r>
      </w:hyperlink>
      <w:r>
        <w:rPr>
          <w:sz w:val="18"/>
        </w:rPr>
        <w:t xml:space="preserve"> </w:t>
      </w:r>
    </w:p>
  </w:footnote>
  <w:footnote w:id="17">
    <w:p w14:paraId="370BD79E" w14:textId="77777777" w:rsidR="000755EF" w:rsidRPr="00C54ABA" w:rsidRDefault="000755EF"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5D0728CA" w14:textId="7FFC81A1" w:rsidR="000755EF" w:rsidRPr="00D33CED" w:rsidRDefault="000755EF"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0755EF" w:rsidRDefault="000755EF" w:rsidP="0076144A">
    <w:pPr>
      <w:pStyle w:val="Header"/>
      <w:jc w:val="right"/>
    </w:pPr>
    <w:r>
      <w:rPr>
        <w:noProof/>
      </w:rPr>
      <w:drawing>
        <wp:inline distT="0" distB="0" distL="0" distR="0" wp14:anchorId="3D03DF52" wp14:editId="51214DE2">
          <wp:extent cx="1435237" cy="3352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b="18013"/>
                  <a:stretch/>
                </pic:blipFill>
                <pic:spPr bwMode="auto">
                  <a:xfrm>
                    <a:off x="0" y="0"/>
                    <a:ext cx="1436483" cy="33557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FC10BC42"/>
    <w:lvl w:ilvl="0" w:tplc="C792D63C">
      <w:start w:val="1"/>
      <w:numFmt w:val="lowerRoman"/>
      <w:lvlText w:val="(%1)"/>
      <w:lvlJc w:val="left"/>
      <w:pPr>
        <w:tabs>
          <w:tab w:val="num" w:pos="757"/>
        </w:tabs>
        <w:ind w:left="757" w:hanging="397"/>
      </w:pPr>
      <w:rPr>
        <w:rFonts w:cs="Times New Roman" w:hint="default"/>
      </w:rPr>
    </w:lvl>
    <w:lvl w:ilvl="1" w:tplc="08090017">
      <w:start w:val="1"/>
      <w:numFmt w:val="lowerLetter"/>
      <w:lvlText w:val="%2)"/>
      <w:lvlJc w:val="left"/>
      <w:pPr>
        <w:tabs>
          <w:tab w:val="num" w:pos="1440"/>
        </w:tabs>
        <w:ind w:left="1440" w:hanging="360"/>
      </w:p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CCBAA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E8825FE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 w:numId="54">
    <w:abstractNumId w:val="50"/>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Peto">
    <w15:presenceInfo w15:providerId="AD" w15:userId="S-1-5-21-944046252-2799899743-1142484129-10163"/>
  </w15:person>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7782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pxepd55fyfaestevss7xw5agr0xd2dt5zdvp&quot;&gt;Protocol 26 refs&lt;record-ids&gt;&lt;item&gt;1&lt;/item&gt;&lt;item&gt;2&lt;/item&gt;&lt;item&gt;3&lt;/item&gt;&lt;item&gt;4&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39&lt;/item&gt;&lt;item&gt;40&lt;/item&gt;&lt;item&gt;41&lt;/item&gt;&lt;item&gt;42&lt;/item&gt;&lt;item&gt;43&lt;/item&gt;&lt;item&gt;44&lt;/item&gt;&lt;item&gt;45&lt;/item&gt;&lt;item&gt;53&lt;/item&gt;&lt;item&gt;54&lt;/item&gt;&lt;item&gt;55&lt;/item&gt;&lt;item&gt;56&lt;/item&gt;&lt;item&gt;57&lt;/item&gt;&lt;item&gt;58&lt;/item&gt;&lt;item&gt;59&lt;/item&gt;&lt;item&gt;60&lt;/item&gt;&lt;item&gt;61&lt;/item&gt;&lt;item&gt;62&lt;/item&gt;&lt;item&gt;63&lt;/item&gt;&lt;item&gt;64&lt;/item&gt;&lt;item&gt;65&lt;/item&gt;&lt;item&gt;67&lt;/item&gt;&lt;item&gt;68&lt;/item&gt;&lt;item&gt;71&lt;/item&gt;&lt;item&gt;72&lt;/item&gt;&lt;item&gt;73&lt;/item&gt;&lt;item&gt;74&lt;/item&gt;&lt;item&gt;75&lt;/item&gt;&lt;item&gt;76&lt;/item&gt;&lt;item&gt;77&lt;/item&gt;&lt;item&gt;78&lt;/item&gt;&lt;item&gt;79&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051"/>
    <w:rsid w:val="00002F84"/>
    <w:rsid w:val="000030E6"/>
    <w:rsid w:val="0000328D"/>
    <w:rsid w:val="000032BA"/>
    <w:rsid w:val="000035D1"/>
    <w:rsid w:val="000041B6"/>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5A1"/>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1D8A"/>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544"/>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C0E"/>
    <w:rsid w:val="00074EB8"/>
    <w:rsid w:val="000750A0"/>
    <w:rsid w:val="000755EF"/>
    <w:rsid w:val="00075680"/>
    <w:rsid w:val="0007588C"/>
    <w:rsid w:val="000758B1"/>
    <w:rsid w:val="0007626E"/>
    <w:rsid w:val="0007629F"/>
    <w:rsid w:val="00076400"/>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1BE8"/>
    <w:rsid w:val="0009211E"/>
    <w:rsid w:val="00092692"/>
    <w:rsid w:val="0009299D"/>
    <w:rsid w:val="00092AAC"/>
    <w:rsid w:val="00092DA3"/>
    <w:rsid w:val="000938A2"/>
    <w:rsid w:val="00093990"/>
    <w:rsid w:val="00093F55"/>
    <w:rsid w:val="00094D31"/>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22"/>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2DED"/>
    <w:rsid w:val="000D3190"/>
    <w:rsid w:val="000D3769"/>
    <w:rsid w:val="000D3E66"/>
    <w:rsid w:val="000D3F7A"/>
    <w:rsid w:val="000D45AA"/>
    <w:rsid w:val="000D473B"/>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24C"/>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9B5"/>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DCF"/>
    <w:rsid w:val="00105E4B"/>
    <w:rsid w:val="00105FE9"/>
    <w:rsid w:val="001069C3"/>
    <w:rsid w:val="00106AC6"/>
    <w:rsid w:val="00106BC6"/>
    <w:rsid w:val="00110299"/>
    <w:rsid w:val="001102D0"/>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2BF"/>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3D9F"/>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2E61"/>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11"/>
    <w:rsid w:val="001420FB"/>
    <w:rsid w:val="00142A9C"/>
    <w:rsid w:val="00142DC3"/>
    <w:rsid w:val="0014337C"/>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B92"/>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203"/>
    <w:rsid w:val="00170BB3"/>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1B4"/>
    <w:rsid w:val="0017529D"/>
    <w:rsid w:val="00175F29"/>
    <w:rsid w:val="00175F7D"/>
    <w:rsid w:val="00177D02"/>
    <w:rsid w:val="00177E49"/>
    <w:rsid w:val="00180242"/>
    <w:rsid w:val="001803C7"/>
    <w:rsid w:val="0018044D"/>
    <w:rsid w:val="00180DB3"/>
    <w:rsid w:val="00181280"/>
    <w:rsid w:val="001815E5"/>
    <w:rsid w:val="00181743"/>
    <w:rsid w:val="00181BF3"/>
    <w:rsid w:val="00181EA0"/>
    <w:rsid w:val="00182319"/>
    <w:rsid w:val="00182A7E"/>
    <w:rsid w:val="00182D08"/>
    <w:rsid w:val="00182D81"/>
    <w:rsid w:val="001831D4"/>
    <w:rsid w:val="001832F1"/>
    <w:rsid w:val="00184041"/>
    <w:rsid w:val="001840FD"/>
    <w:rsid w:val="00184698"/>
    <w:rsid w:val="00184ABE"/>
    <w:rsid w:val="00184FBA"/>
    <w:rsid w:val="0018561C"/>
    <w:rsid w:val="001858AE"/>
    <w:rsid w:val="00186403"/>
    <w:rsid w:val="001866DC"/>
    <w:rsid w:val="00186B1B"/>
    <w:rsid w:val="00187298"/>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0D3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AC1"/>
    <w:rsid w:val="001B0B8C"/>
    <w:rsid w:val="001B0E3B"/>
    <w:rsid w:val="001B0EEE"/>
    <w:rsid w:val="001B1140"/>
    <w:rsid w:val="001B12CF"/>
    <w:rsid w:val="001B18AD"/>
    <w:rsid w:val="001B18B8"/>
    <w:rsid w:val="001B27CF"/>
    <w:rsid w:val="001B3057"/>
    <w:rsid w:val="001B3228"/>
    <w:rsid w:val="001B332E"/>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1E90"/>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514"/>
    <w:rsid w:val="001D681D"/>
    <w:rsid w:val="001D68CB"/>
    <w:rsid w:val="001D6B41"/>
    <w:rsid w:val="001D6BC5"/>
    <w:rsid w:val="001D743E"/>
    <w:rsid w:val="001D780F"/>
    <w:rsid w:val="001D7E14"/>
    <w:rsid w:val="001D7E33"/>
    <w:rsid w:val="001E03CF"/>
    <w:rsid w:val="001E0CE4"/>
    <w:rsid w:val="001E0EF9"/>
    <w:rsid w:val="001E1E3B"/>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0B75"/>
    <w:rsid w:val="00211443"/>
    <w:rsid w:val="00211849"/>
    <w:rsid w:val="00211DB6"/>
    <w:rsid w:val="00212508"/>
    <w:rsid w:val="00212C3C"/>
    <w:rsid w:val="002135B7"/>
    <w:rsid w:val="00213828"/>
    <w:rsid w:val="00213832"/>
    <w:rsid w:val="00213987"/>
    <w:rsid w:val="00213C58"/>
    <w:rsid w:val="00213C71"/>
    <w:rsid w:val="00214249"/>
    <w:rsid w:val="00214903"/>
    <w:rsid w:val="00214E05"/>
    <w:rsid w:val="0021597E"/>
    <w:rsid w:val="00215AC8"/>
    <w:rsid w:val="002163F0"/>
    <w:rsid w:val="00216A36"/>
    <w:rsid w:val="00216CD7"/>
    <w:rsid w:val="0021711A"/>
    <w:rsid w:val="002171B1"/>
    <w:rsid w:val="00217220"/>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47F65"/>
    <w:rsid w:val="00250526"/>
    <w:rsid w:val="002505E3"/>
    <w:rsid w:val="00250A6A"/>
    <w:rsid w:val="00250CEF"/>
    <w:rsid w:val="00250DD7"/>
    <w:rsid w:val="00251164"/>
    <w:rsid w:val="0025144E"/>
    <w:rsid w:val="0025187A"/>
    <w:rsid w:val="00252085"/>
    <w:rsid w:val="002529BC"/>
    <w:rsid w:val="00252A65"/>
    <w:rsid w:val="00252F98"/>
    <w:rsid w:val="00253302"/>
    <w:rsid w:val="002549F5"/>
    <w:rsid w:val="002549FE"/>
    <w:rsid w:val="0025559B"/>
    <w:rsid w:val="00255DAB"/>
    <w:rsid w:val="00255F70"/>
    <w:rsid w:val="00256B28"/>
    <w:rsid w:val="00256FF4"/>
    <w:rsid w:val="00257269"/>
    <w:rsid w:val="002573E2"/>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093"/>
    <w:rsid w:val="00264388"/>
    <w:rsid w:val="0026438F"/>
    <w:rsid w:val="00264BBE"/>
    <w:rsid w:val="00265543"/>
    <w:rsid w:val="00265923"/>
    <w:rsid w:val="00265AAC"/>
    <w:rsid w:val="00265B14"/>
    <w:rsid w:val="00265C27"/>
    <w:rsid w:val="00266277"/>
    <w:rsid w:val="00266A05"/>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2D77"/>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3EDA"/>
    <w:rsid w:val="00294E6F"/>
    <w:rsid w:val="00294F9C"/>
    <w:rsid w:val="00295721"/>
    <w:rsid w:val="00295817"/>
    <w:rsid w:val="00296676"/>
    <w:rsid w:val="002972D6"/>
    <w:rsid w:val="002973A1"/>
    <w:rsid w:val="0029744D"/>
    <w:rsid w:val="002979DA"/>
    <w:rsid w:val="00297E4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85"/>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C7FEF"/>
    <w:rsid w:val="002D015F"/>
    <w:rsid w:val="002D0388"/>
    <w:rsid w:val="002D06B9"/>
    <w:rsid w:val="002D0851"/>
    <w:rsid w:val="002D086B"/>
    <w:rsid w:val="002D16F0"/>
    <w:rsid w:val="002D17AB"/>
    <w:rsid w:val="002D1F9A"/>
    <w:rsid w:val="002D20F2"/>
    <w:rsid w:val="002D2519"/>
    <w:rsid w:val="002D2574"/>
    <w:rsid w:val="002D2740"/>
    <w:rsid w:val="002D2E65"/>
    <w:rsid w:val="002D3646"/>
    <w:rsid w:val="002D3BD9"/>
    <w:rsid w:val="002D41BA"/>
    <w:rsid w:val="002D475E"/>
    <w:rsid w:val="002D4CD5"/>
    <w:rsid w:val="002D4CEC"/>
    <w:rsid w:val="002D5153"/>
    <w:rsid w:val="002D5457"/>
    <w:rsid w:val="002D5F76"/>
    <w:rsid w:val="002D61DD"/>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C7"/>
    <w:rsid w:val="002E12D3"/>
    <w:rsid w:val="002E14EB"/>
    <w:rsid w:val="002E16AE"/>
    <w:rsid w:val="002E1BB8"/>
    <w:rsid w:val="002E2650"/>
    <w:rsid w:val="002E270A"/>
    <w:rsid w:val="002E28A4"/>
    <w:rsid w:val="002E2ABC"/>
    <w:rsid w:val="002E33E0"/>
    <w:rsid w:val="002E36CA"/>
    <w:rsid w:val="002E3ACA"/>
    <w:rsid w:val="002E4898"/>
    <w:rsid w:val="002E4955"/>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24"/>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AD2"/>
    <w:rsid w:val="00302C86"/>
    <w:rsid w:val="00302E1E"/>
    <w:rsid w:val="00302ED5"/>
    <w:rsid w:val="0030308C"/>
    <w:rsid w:val="00303522"/>
    <w:rsid w:val="003038F1"/>
    <w:rsid w:val="0030399C"/>
    <w:rsid w:val="00303D15"/>
    <w:rsid w:val="00303DF6"/>
    <w:rsid w:val="0030476D"/>
    <w:rsid w:val="00305E72"/>
    <w:rsid w:val="00305F72"/>
    <w:rsid w:val="003068BB"/>
    <w:rsid w:val="00306C62"/>
    <w:rsid w:val="00307C9D"/>
    <w:rsid w:val="00307CF0"/>
    <w:rsid w:val="003108C6"/>
    <w:rsid w:val="003109EC"/>
    <w:rsid w:val="00310DFC"/>
    <w:rsid w:val="003110C7"/>
    <w:rsid w:val="003115D4"/>
    <w:rsid w:val="00312413"/>
    <w:rsid w:val="00312667"/>
    <w:rsid w:val="00312A34"/>
    <w:rsid w:val="00312F1F"/>
    <w:rsid w:val="0031390B"/>
    <w:rsid w:val="00314D35"/>
    <w:rsid w:val="00314D57"/>
    <w:rsid w:val="00315669"/>
    <w:rsid w:val="00315BB4"/>
    <w:rsid w:val="00315C2C"/>
    <w:rsid w:val="003160DB"/>
    <w:rsid w:val="0031632B"/>
    <w:rsid w:val="00316954"/>
    <w:rsid w:val="003169E7"/>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263"/>
    <w:rsid w:val="00327646"/>
    <w:rsid w:val="00327683"/>
    <w:rsid w:val="00327820"/>
    <w:rsid w:val="00327846"/>
    <w:rsid w:val="003279D1"/>
    <w:rsid w:val="0033033B"/>
    <w:rsid w:val="00330715"/>
    <w:rsid w:val="00330772"/>
    <w:rsid w:val="0033092E"/>
    <w:rsid w:val="00330B1B"/>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752"/>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399"/>
    <w:rsid w:val="00346621"/>
    <w:rsid w:val="003467F5"/>
    <w:rsid w:val="00346D3A"/>
    <w:rsid w:val="00346E83"/>
    <w:rsid w:val="00347346"/>
    <w:rsid w:val="00347524"/>
    <w:rsid w:val="00347C2C"/>
    <w:rsid w:val="00347F11"/>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13E"/>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5F8"/>
    <w:rsid w:val="0037561D"/>
    <w:rsid w:val="003759A6"/>
    <w:rsid w:val="00376513"/>
    <w:rsid w:val="0037681A"/>
    <w:rsid w:val="0037688D"/>
    <w:rsid w:val="00376FDE"/>
    <w:rsid w:val="0037703C"/>
    <w:rsid w:val="003771D5"/>
    <w:rsid w:val="003773CF"/>
    <w:rsid w:val="00377438"/>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032"/>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76C"/>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2A2"/>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C7D63"/>
    <w:rsid w:val="003D01EC"/>
    <w:rsid w:val="003D0412"/>
    <w:rsid w:val="003D0637"/>
    <w:rsid w:val="003D06F9"/>
    <w:rsid w:val="003D0A71"/>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973"/>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4ECC"/>
    <w:rsid w:val="003E5960"/>
    <w:rsid w:val="003E5975"/>
    <w:rsid w:val="003E5993"/>
    <w:rsid w:val="003E5A8D"/>
    <w:rsid w:val="003E5F90"/>
    <w:rsid w:val="003E60DB"/>
    <w:rsid w:val="003E6544"/>
    <w:rsid w:val="003E669A"/>
    <w:rsid w:val="003E6744"/>
    <w:rsid w:val="003E6C0F"/>
    <w:rsid w:val="003E6CEE"/>
    <w:rsid w:val="003E7C87"/>
    <w:rsid w:val="003F021B"/>
    <w:rsid w:val="003F03C1"/>
    <w:rsid w:val="003F03FA"/>
    <w:rsid w:val="003F0680"/>
    <w:rsid w:val="003F06E3"/>
    <w:rsid w:val="003F1EA1"/>
    <w:rsid w:val="003F2041"/>
    <w:rsid w:val="003F2A4D"/>
    <w:rsid w:val="003F30E1"/>
    <w:rsid w:val="003F31DD"/>
    <w:rsid w:val="003F326E"/>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A8B"/>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2BFD"/>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3CD"/>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A93"/>
    <w:rsid w:val="00446B89"/>
    <w:rsid w:val="0044724F"/>
    <w:rsid w:val="00450E6E"/>
    <w:rsid w:val="00451DE4"/>
    <w:rsid w:val="00452946"/>
    <w:rsid w:val="00452FA1"/>
    <w:rsid w:val="00453C7A"/>
    <w:rsid w:val="00453F98"/>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57"/>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2EBC"/>
    <w:rsid w:val="004731B3"/>
    <w:rsid w:val="00473A43"/>
    <w:rsid w:val="00473FD0"/>
    <w:rsid w:val="004744C3"/>
    <w:rsid w:val="004749B2"/>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4D3"/>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8B6"/>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21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7B8"/>
    <w:rsid w:val="004E4A18"/>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4B8"/>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98E"/>
    <w:rsid w:val="00521B5B"/>
    <w:rsid w:val="0052354E"/>
    <w:rsid w:val="00523740"/>
    <w:rsid w:val="00523A9E"/>
    <w:rsid w:val="00524141"/>
    <w:rsid w:val="005245D0"/>
    <w:rsid w:val="005246EA"/>
    <w:rsid w:val="00524804"/>
    <w:rsid w:val="0052489C"/>
    <w:rsid w:val="0052533F"/>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E48"/>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43C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2F27"/>
    <w:rsid w:val="00583A38"/>
    <w:rsid w:val="005846F0"/>
    <w:rsid w:val="0058588B"/>
    <w:rsid w:val="00585C0F"/>
    <w:rsid w:val="00585C76"/>
    <w:rsid w:val="00585D82"/>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0C"/>
    <w:rsid w:val="00595528"/>
    <w:rsid w:val="00595660"/>
    <w:rsid w:val="005956D8"/>
    <w:rsid w:val="00595E9D"/>
    <w:rsid w:val="00595FF2"/>
    <w:rsid w:val="005964DA"/>
    <w:rsid w:val="00596649"/>
    <w:rsid w:val="00596759"/>
    <w:rsid w:val="00596DE3"/>
    <w:rsid w:val="00597112"/>
    <w:rsid w:val="00597BC2"/>
    <w:rsid w:val="005A037E"/>
    <w:rsid w:val="005A133A"/>
    <w:rsid w:val="005A15AB"/>
    <w:rsid w:val="005A1A9F"/>
    <w:rsid w:val="005A20CF"/>
    <w:rsid w:val="005A314D"/>
    <w:rsid w:val="005A3729"/>
    <w:rsid w:val="005A3DAF"/>
    <w:rsid w:val="005A3EEC"/>
    <w:rsid w:val="005A3F60"/>
    <w:rsid w:val="005A4169"/>
    <w:rsid w:val="005A49F8"/>
    <w:rsid w:val="005A4CFF"/>
    <w:rsid w:val="005A4D42"/>
    <w:rsid w:val="005A536D"/>
    <w:rsid w:val="005A5475"/>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223"/>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E723D"/>
    <w:rsid w:val="005F0202"/>
    <w:rsid w:val="005F0239"/>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2F97"/>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89"/>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1E31"/>
    <w:rsid w:val="00632AA7"/>
    <w:rsid w:val="00632B65"/>
    <w:rsid w:val="0063304A"/>
    <w:rsid w:val="00633320"/>
    <w:rsid w:val="00633D2B"/>
    <w:rsid w:val="00633D3E"/>
    <w:rsid w:val="00634A3E"/>
    <w:rsid w:val="00634B9B"/>
    <w:rsid w:val="00634E11"/>
    <w:rsid w:val="006358F5"/>
    <w:rsid w:val="00636970"/>
    <w:rsid w:val="00636E5B"/>
    <w:rsid w:val="006376D5"/>
    <w:rsid w:val="00637757"/>
    <w:rsid w:val="0063784F"/>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862"/>
    <w:rsid w:val="00646C04"/>
    <w:rsid w:val="00646C8C"/>
    <w:rsid w:val="0064732B"/>
    <w:rsid w:val="00647BEA"/>
    <w:rsid w:val="00647DD6"/>
    <w:rsid w:val="00650AD3"/>
    <w:rsid w:val="0065164C"/>
    <w:rsid w:val="006520C5"/>
    <w:rsid w:val="006520D5"/>
    <w:rsid w:val="006521CC"/>
    <w:rsid w:val="00653AA2"/>
    <w:rsid w:val="00654BFD"/>
    <w:rsid w:val="00654D01"/>
    <w:rsid w:val="00654D07"/>
    <w:rsid w:val="00654D32"/>
    <w:rsid w:val="00655256"/>
    <w:rsid w:val="00655627"/>
    <w:rsid w:val="006558E9"/>
    <w:rsid w:val="00655943"/>
    <w:rsid w:val="00655E7D"/>
    <w:rsid w:val="00656136"/>
    <w:rsid w:val="006562D5"/>
    <w:rsid w:val="00656328"/>
    <w:rsid w:val="00656462"/>
    <w:rsid w:val="006565B1"/>
    <w:rsid w:val="0065693F"/>
    <w:rsid w:val="006569BF"/>
    <w:rsid w:val="00656B3A"/>
    <w:rsid w:val="00657939"/>
    <w:rsid w:val="00657E05"/>
    <w:rsid w:val="00657E51"/>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A25"/>
    <w:rsid w:val="00674F0D"/>
    <w:rsid w:val="00674F4B"/>
    <w:rsid w:val="006750FD"/>
    <w:rsid w:val="006759E7"/>
    <w:rsid w:val="006759F1"/>
    <w:rsid w:val="00675E31"/>
    <w:rsid w:val="00675F07"/>
    <w:rsid w:val="0067647E"/>
    <w:rsid w:val="00676527"/>
    <w:rsid w:val="006768B9"/>
    <w:rsid w:val="006769C3"/>
    <w:rsid w:val="00676CF2"/>
    <w:rsid w:val="00676DEE"/>
    <w:rsid w:val="00677F24"/>
    <w:rsid w:val="0068060E"/>
    <w:rsid w:val="0068280A"/>
    <w:rsid w:val="006831C4"/>
    <w:rsid w:val="0068328F"/>
    <w:rsid w:val="00683BCA"/>
    <w:rsid w:val="00684089"/>
    <w:rsid w:val="0068444F"/>
    <w:rsid w:val="00684555"/>
    <w:rsid w:val="006846CA"/>
    <w:rsid w:val="00684D43"/>
    <w:rsid w:val="00685202"/>
    <w:rsid w:val="0068556A"/>
    <w:rsid w:val="00685A11"/>
    <w:rsid w:val="00685D51"/>
    <w:rsid w:val="00685E2B"/>
    <w:rsid w:val="00686859"/>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DC2"/>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B7E89"/>
    <w:rsid w:val="006C03A7"/>
    <w:rsid w:val="006C03DE"/>
    <w:rsid w:val="006C0581"/>
    <w:rsid w:val="006C06EF"/>
    <w:rsid w:val="006C09C7"/>
    <w:rsid w:val="006C1661"/>
    <w:rsid w:val="006C1C4D"/>
    <w:rsid w:val="006C2442"/>
    <w:rsid w:val="006C2AB7"/>
    <w:rsid w:val="006C2C8E"/>
    <w:rsid w:val="006C3160"/>
    <w:rsid w:val="006C32F0"/>
    <w:rsid w:val="006C3611"/>
    <w:rsid w:val="006C3745"/>
    <w:rsid w:val="006C3749"/>
    <w:rsid w:val="006C37DC"/>
    <w:rsid w:val="006C3B49"/>
    <w:rsid w:val="006C4189"/>
    <w:rsid w:val="006C4407"/>
    <w:rsid w:val="006C44B1"/>
    <w:rsid w:val="006C482F"/>
    <w:rsid w:val="006C4842"/>
    <w:rsid w:val="006C49CA"/>
    <w:rsid w:val="006C4F56"/>
    <w:rsid w:val="006C51CD"/>
    <w:rsid w:val="006C5662"/>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484"/>
    <w:rsid w:val="006E04AB"/>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D1"/>
    <w:rsid w:val="006E63FF"/>
    <w:rsid w:val="006E67A7"/>
    <w:rsid w:val="006E6CE3"/>
    <w:rsid w:val="006E7527"/>
    <w:rsid w:val="006E75F8"/>
    <w:rsid w:val="006E76FC"/>
    <w:rsid w:val="006E7E31"/>
    <w:rsid w:val="006E7F5E"/>
    <w:rsid w:val="006F09B7"/>
    <w:rsid w:val="006F0EA0"/>
    <w:rsid w:val="006F0F46"/>
    <w:rsid w:val="006F0F80"/>
    <w:rsid w:val="006F15E2"/>
    <w:rsid w:val="006F1EFD"/>
    <w:rsid w:val="006F25A7"/>
    <w:rsid w:val="006F3480"/>
    <w:rsid w:val="006F3C6A"/>
    <w:rsid w:val="006F40FC"/>
    <w:rsid w:val="006F43E3"/>
    <w:rsid w:val="006F4B60"/>
    <w:rsid w:val="006F5D4C"/>
    <w:rsid w:val="006F5FFE"/>
    <w:rsid w:val="006F613F"/>
    <w:rsid w:val="006F620B"/>
    <w:rsid w:val="006F6D7C"/>
    <w:rsid w:val="006F7162"/>
    <w:rsid w:val="006F7335"/>
    <w:rsid w:val="0070006F"/>
    <w:rsid w:val="007008DE"/>
    <w:rsid w:val="00700AE5"/>
    <w:rsid w:val="00700C60"/>
    <w:rsid w:val="00700D5A"/>
    <w:rsid w:val="00700E55"/>
    <w:rsid w:val="00700EB4"/>
    <w:rsid w:val="00700EF1"/>
    <w:rsid w:val="00701259"/>
    <w:rsid w:val="007015E1"/>
    <w:rsid w:val="00701C33"/>
    <w:rsid w:val="007021D4"/>
    <w:rsid w:val="00702445"/>
    <w:rsid w:val="0070269C"/>
    <w:rsid w:val="00702CA9"/>
    <w:rsid w:val="00702ED8"/>
    <w:rsid w:val="00703497"/>
    <w:rsid w:val="00703641"/>
    <w:rsid w:val="007037F9"/>
    <w:rsid w:val="007042F3"/>
    <w:rsid w:val="0070488C"/>
    <w:rsid w:val="00704E3A"/>
    <w:rsid w:val="00705997"/>
    <w:rsid w:val="0070674F"/>
    <w:rsid w:val="00706A19"/>
    <w:rsid w:val="00706F06"/>
    <w:rsid w:val="00707E69"/>
    <w:rsid w:val="00710402"/>
    <w:rsid w:val="007106C5"/>
    <w:rsid w:val="007108D4"/>
    <w:rsid w:val="00710AAF"/>
    <w:rsid w:val="00711266"/>
    <w:rsid w:val="00711656"/>
    <w:rsid w:val="00711D08"/>
    <w:rsid w:val="00712648"/>
    <w:rsid w:val="00712EA9"/>
    <w:rsid w:val="007138A8"/>
    <w:rsid w:val="007138BF"/>
    <w:rsid w:val="00713935"/>
    <w:rsid w:val="00713DEA"/>
    <w:rsid w:val="007144CE"/>
    <w:rsid w:val="007144D5"/>
    <w:rsid w:val="00714E35"/>
    <w:rsid w:val="00714E62"/>
    <w:rsid w:val="007157EE"/>
    <w:rsid w:val="00715F95"/>
    <w:rsid w:val="00716173"/>
    <w:rsid w:val="007162C2"/>
    <w:rsid w:val="007169F9"/>
    <w:rsid w:val="007170F4"/>
    <w:rsid w:val="00717229"/>
    <w:rsid w:val="00717CE7"/>
    <w:rsid w:val="007204E3"/>
    <w:rsid w:val="00720579"/>
    <w:rsid w:val="00720A7A"/>
    <w:rsid w:val="00720B07"/>
    <w:rsid w:val="00720B97"/>
    <w:rsid w:val="00720C81"/>
    <w:rsid w:val="00720F4D"/>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1C12"/>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7"/>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047"/>
    <w:rsid w:val="00752265"/>
    <w:rsid w:val="007528DA"/>
    <w:rsid w:val="00752A13"/>
    <w:rsid w:val="00752CC5"/>
    <w:rsid w:val="00753590"/>
    <w:rsid w:val="00753768"/>
    <w:rsid w:val="00753F3D"/>
    <w:rsid w:val="0075430E"/>
    <w:rsid w:val="00754428"/>
    <w:rsid w:val="00754725"/>
    <w:rsid w:val="0075482A"/>
    <w:rsid w:val="0075524A"/>
    <w:rsid w:val="00755B27"/>
    <w:rsid w:val="00755E67"/>
    <w:rsid w:val="0075616B"/>
    <w:rsid w:val="00756654"/>
    <w:rsid w:val="007571F7"/>
    <w:rsid w:val="0075737E"/>
    <w:rsid w:val="00757822"/>
    <w:rsid w:val="0076075F"/>
    <w:rsid w:val="007608E5"/>
    <w:rsid w:val="00760AFC"/>
    <w:rsid w:val="00760B5E"/>
    <w:rsid w:val="00760FBD"/>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251"/>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2CBF"/>
    <w:rsid w:val="0078369F"/>
    <w:rsid w:val="00783C89"/>
    <w:rsid w:val="00783EA2"/>
    <w:rsid w:val="007844CD"/>
    <w:rsid w:val="0078457E"/>
    <w:rsid w:val="00784F00"/>
    <w:rsid w:val="0078519B"/>
    <w:rsid w:val="007851D4"/>
    <w:rsid w:val="00785428"/>
    <w:rsid w:val="007856EC"/>
    <w:rsid w:val="00785F4F"/>
    <w:rsid w:val="00785FEE"/>
    <w:rsid w:val="007866B4"/>
    <w:rsid w:val="0078698F"/>
    <w:rsid w:val="00786BCD"/>
    <w:rsid w:val="0078704E"/>
    <w:rsid w:val="007872FE"/>
    <w:rsid w:val="00787421"/>
    <w:rsid w:val="0078795F"/>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4FC9"/>
    <w:rsid w:val="00795325"/>
    <w:rsid w:val="007957DE"/>
    <w:rsid w:val="00795FE8"/>
    <w:rsid w:val="00796696"/>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7DB"/>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13B"/>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19F"/>
    <w:rsid w:val="007D52D5"/>
    <w:rsid w:val="007D5404"/>
    <w:rsid w:val="007D5464"/>
    <w:rsid w:val="007D5B63"/>
    <w:rsid w:val="007D5D4C"/>
    <w:rsid w:val="007D5F33"/>
    <w:rsid w:val="007D6071"/>
    <w:rsid w:val="007D6363"/>
    <w:rsid w:val="007D64A5"/>
    <w:rsid w:val="007D6E65"/>
    <w:rsid w:val="007D6EEA"/>
    <w:rsid w:val="007D72F8"/>
    <w:rsid w:val="007D770E"/>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6F0"/>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148"/>
    <w:rsid w:val="008062BD"/>
    <w:rsid w:val="00806D58"/>
    <w:rsid w:val="00806F8E"/>
    <w:rsid w:val="008070AB"/>
    <w:rsid w:val="008072E4"/>
    <w:rsid w:val="008074E6"/>
    <w:rsid w:val="00807965"/>
    <w:rsid w:val="0081011E"/>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B24"/>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4B1"/>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8A6"/>
    <w:rsid w:val="008A594C"/>
    <w:rsid w:val="008A5A0F"/>
    <w:rsid w:val="008A613C"/>
    <w:rsid w:val="008A63AB"/>
    <w:rsid w:val="008A667B"/>
    <w:rsid w:val="008A67E1"/>
    <w:rsid w:val="008A6920"/>
    <w:rsid w:val="008A6933"/>
    <w:rsid w:val="008A693C"/>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60"/>
    <w:rsid w:val="008B4BB3"/>
    <w:rsid w:val="008B5260"/>
    <w:rsid w:val="008B615B"/>
    <w:rsid w:val="008B6BFF"/>
    <w:rsid w:val="008B6FC3"/>
    <w:rsid w:val="008B728D"/>
    <w:rsid w:val="008B753A"/>
    <w:rsid w:val="008B7728"/>
    <w:rsid w:val="008B7846"/>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3971"/>
    <w:rsid w:val="008D4108"/>
    <w:rsid w:val="008D4943"/>
    <w:rsid w:val="008D4953"/>
    <w:rsid w:val="008D527C"/>
    <w:rsid w:val="008D53AD"/>
    <w:rsid w:val="008D55F9"/>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E75BD"/>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7F4"/>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212"/>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CD"/>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27C27"/>
    <w:rsid w:val="009305CF"/>
    <w:rsid w:val="0093075A"/>
    <w:rsid w:val="009312C1"/>
    <w:rsid w:val="009313F4"/>
    <w:rsid w:val="00931B06"/>
    <w:rsid w:val="00931BB8"/>
    <w:rsid w:val="00932060"/>
    <w:rsid w:val="0093251D"/>
    <w:rsid w:val="0093287A"/>
    <w:rsid w:val="009329DF"/>
    <w:rsid w:val="00933B2E"/>
    <w:rsid w:val="00934173"/>
    <w:rsid w:val="009345EF"/>
    <w:rsid w:val="00934CA8"/>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5CD2"/>
    <w:rsid w:val="00946085"/>
    <w:rsid w:val="00946344"/>
    <w:rsid w:val="00946488"/>
    <w:rsid w:val="0094666E"/>
    <w:rsid w:val="0094671E"/>
    <w:rsid w:val="0094687A"/>
    <w:rsid w:val="00946934"/>
    <w:rsid w:val="00946BFF"/>
    <w:rsid w:val="00946D9A"/>
    <w:rsid w:val="00947311"/>
    <w:rsid w:val="00947425"/>
    <w:rsid w:val="00947840"/>
    <w:rsid w:val="00947A99"/>
    <w:rsid w:val="00950430"/>
    <w:rsid w:val="009506C1"/>
    <w:rsid w:val="009508CC"/>
    <w:rsid w:val="00950A95"/>
    <w:rsid w:val="00950CDB"/>
    <w:rsid w:val="00950ED8"/>
    <w:rsid w:val="00950F1F"/>
    <w:rsid w:val="009510A2"/>
    <w:rsid w:val="009510E4"/>
    <w:rsid w:val="0095115D"/>
    <w:rsid w:val="0095120D"/>
    <w:rsid w:val="00951252"/>
    <w:rsid w:val="00951ED9"/>
    <w:rsid w:val="00952D9F"/>
    <w:rsid w:val="009531AF"/>
    <w:rsid w:val="00953706"/>
    <w:rsid w:val="00954708"/>
    <w:rsid w:val="00954C13"/>
    <w:rsid w:val="00954DCA"/>
    <w:rsid w:val="0095533B"/>
    <w:rsid w:val="00955486"/>
    <w:rsid w:val="009556F7"/>
    <w:rsid w:val="00955992"/>
    <w:rsid w:val="00956102"/>
    <w:rsid w:val="00956309"/>
    <w:rsid w:val="00956E3B"/>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4E1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186"/>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163"/>
    <w:rsid w:val="00976254"/>
    <w:rsid w:val="00976694"/>
    <w:rsid w:val="0097720B"/>
    <w:rsid w:val="00977AFA"/>
    <w:rsid w:val="00977B78"/>
    <w:rsid w:val="0098060F"/>
    <w:rsid w:val="009806ED"/>
    <w:rsid w:val="009810D0"/>
    <w:rsid w:val="009812F7"/>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35"/>
    <w:rsid w:val="009900BD"/>
    <w:rsid w:val="00990405"/>
    <w:rsid w:val="009908A2"/>
    <w:rsid w:val="00990A34"/>
    <w:rsid w:val="00991049"/>
    <w:rsid w:val="00991367"/>
    <w:rsid w:val="00991694"/>
    <w:rsid w:val="00991929"/>
    <w:rsid w:val="00991E1C"/>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8A0"/>
    <w:rsid w:val="009A6932"/>
    <w:rsid w:val="009A6BBA"/>
    <w:rsid w:val="009A6D6C"/>
    <w:rsid w:val="009A6EA3"/>
    <w:rsid w:val="009A6FDD"/>
    <w:rsid w:val="009A70BD"/>
    <w:rsid w:val="009A7260"/>
    <w:rsid w:val="009A73F5"/>
    <w:rsid w:val="009A7588"/>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9D0"/>
    <w:rsid w:val="009B5BC2"/>
    <w:rsid w:val="009B5D85"/>
    <w:rsid w:val="009B6481"/>
    <w:rsid w:val="009B64A3"/>
    <w:rsid w:val="009B69E1"/>
    <w:rsid w:val="009B6C3C"/>
    <w:rsid w:val="009B7D61"/>
    <w:rsid w:val="009C028C"/>
    <w:rsid w:val="009C035B"/>
    <w:rsid w:val="009C069C"/>
    <w:rsid w:val="009C1271"/>
    <w:rsid w:val="009C1414"/>
    <w:rsid w:val="009C1922"/>
    <w:rsid w:val="009C1FB7"/>
    <w:rsid w:val="009C26E2"/>
    <w:rsid w:val="009C2D4D"/>
    <w:rsid w:val="009C3304"/>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3DB"/>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3E4D"/>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5EC"/>
    <w:rsid w:val="00A01828"/>
    <w:rsid w:val="00A01AA2"/>
    <w:rsid w:val="00A01DB9"/>
    <w:rsid w:val="00A03A82"/>
    <w:rsid w:val="00A0411D"/>
    <w:rsid w:val="00A0438B"/>
    <w:rsid w:val="00A045ED"/>
    <w:rsid w:val="00A0512C"/>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B6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91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3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0FA9"/>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35B"/>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0E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4D87"/>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1F22"/>
    <w:rsid w:val="00A92DB4"/>
    <w:rsid w:val="00A92EC6"/>
    <w:rsid w:val="00A93EAF"/>
    <w:rsid w:val="00A943E6"/>
    <w:rsid w:val="00A9524F"/>
    <w:rsid w:val="00A95407"/>
    <w:rsid w:val="00A954DC"/>
    <w:rsid w:val="00A95509"/>
    <w:rsid w:val="00A95512"/>
    <w:rsid w:val="00A95591"/>
    <w:rsid w:val="00A956BC"/>
    <w:rsid w:val="00A9590B"/>
    <w:rsid w:val="00A959D4"/>
    <w:rsid w:val="00A95DA1"/>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9C"/>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02"/>
    <w:rsid w:val="00AD4329"/>
    <w:rsid w:val="00AD4B6D"/>
    <w:rsid w:val="00AD55E7"/>
    <w:rsid w:val="00AD5637"/>
    <w:rsid w:val="00AD611C"/>
    <w:rsid w:val="00AD62B0"/>
    <w:rsid w:val="00AD62F7"/>
    <w:rsid w:val="00AD69F2"/>
    <w:rsid w:val="00AD6F39"/>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5BF"/>
    <w:rsid w:val="00AE5C8F"/>
    <w:rsid w:val="00AE5E08"/>
    <w:rsid w:val="00AE5EA4"/>
    <w:rsid w:val="00AE5F60"/>
    <w:rsid w:val="00AE6081"/>
    <w:rsid w:val="00AE64EF"/>
    <w:rsid w:val="00AE664D"/>
    <w:rsid w:val="00AE6875"/>
    <w:rsid w:val="00AE7032"/>
    <w:rsid w:val="00AE70AC"/>
    <w:rsid w:val="00AE7268"/>
    <w:rsid w:val="00AE75CC"/>
    <w:rsid w:val="00AE772E"/>
    <w:rsid w:val="00AE7B3D"/>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969"/>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D10"/>
    <w:rsid w:val="00B12E7D"/>
    <w:rsid w:val="00B138F2"/>
    <w:rsid w:val="00B1413F"/>
    <w:rsid w:val="00B1435F"/>
    <w:rsid w:val="00B1450B"/>
    <w:rsid w:val="00B14CB9"/>
    <w:rsid w:val="00B153BC"/>
    <w:rsid w:val="00B157FE"/>
    <w:rsid w:val="00B15A09"/>
    <w:rsid w:val="00B1621B"/>
    <w:rsid w:val="00B1639B"/>
    <w:rsid w:val="00B16C88"/>
    <w:rsid w:val="00B17699"/>
    <w:rsid w:val="00B17F19"/>
    <w:rsid w:val="00B17F34"/>
    <w:rsid w:val="00B2004D"/>
    <w:rsid w:val="00B20679"/>
    <w:rsid w:val="00B206D6"/>
    <w:rsid w:val="00B2159F"/>
    <w:rsid w:val="00B21719"/>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6D0B"/>
    <w:rsid w:val="00B2767A"/>
    <w:rsid w:val="00B276AF"/>
    <w:rsid w:val="00B302BD"/>
    <w:rsid w:val="00B30348"/>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5A0"/>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3E54"/>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734"/>
    <w:rsid w:val="00B559B1"/>
    <w:rsid w:val="00B55C96"/>
    <w:rsid w:val="00B56D16"/>
    <w:rsid w:val="00B56FB2"/>
    <w:rsid w:val="00B576C9"/>
    <w:rsid w:val="00B5777C"/>
    <w:rsid w:val="00B57996"/>
    <w:rsid w:val="00B57E8F"/>
    <w:rsid w:val="00B6000D"/>
    <w:rsid w:val="00B60503"/>
    <w:rsid w:val="00B6064D"/>
    <w:rsid w:val="00B60A2B"/>
    <w:rsid w:val="00B60EC5"/>
    <w:rsid w:val="00B61216"/>
    <w:rsid w:val="00B6129E"/>
    <w:rsid w:val="00B6168D"/>
    <w:rsid w:val="00B61E0F"/>
    <w:rsid w:val="00B61F68"/>
    <w:rsid w:val="00B625B9"/>
    <w:rsid w:val="00B628A8"/>
    <w:rsid w:val="00B62D69"/>
    <w:rsid w:val="00B630B3"/>
    <w:rsid w:val="00B63114"/>
    <w:rsid w:val="00B631BE"/>
    <w:rsid w:val="00B631C4"/>
    <w:rsid w:val="00B63D4F"/>
    <w:rsid w:val="00B64041"/>
    <w:rsid w:val="00B64396"/>
    <w:rsid w:val="00B643F6"/>
    <w:rsid w:val="00B64E3C"/>
    <w:rsid w:val="00B65211"/>
    <w:rsid w:val="00B65732"/>
    <w:rsid w:val="00B65C7F"/>
    <w:rsid w:val="00B65E9F"/>
    <w:rsid w:val="00B65F18"/>
    <w:rsid w:val="00B66095"/>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48A"/>
    <w:rsid w:val="00B745CE"/>
    <w:rsid w:val="00B74D52"/>
    <w:rsid w:val="00B7521B"/>
    <w:rsid w:val="00B7528B"/>
    <w:rsid w:val="00B753B0"/>
    <w:rsid w:val="00B75873"/>
    <w:rsid w:val="00B75B71"/>
    <w:rsid w:val="00B75EB3"/>
    <w:rsid w:val="00B75EDA"/>
    <w:rsid w:val="00B75F82"/>
    <w:rsid w:val="00B762BF"/>
    <w:rsid w:val="00B76460"/>
    <w:rsid w:val="00B77059"/>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03D"/>
    <w:rsid w:val="00B9232D"/>
    <w:rsid w:val="00B9284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154"/>
    <w:rsid w:val="00B97EBB"/>
    <w:rsid w:val="00B97F9C"/>
    <w:rsid w:val="00BA039E"/>
    <w:rsid w:val="00BA05EC"/>
    <w:rsid w:val="00BA0A16"/>
    <w:rsid w:val="00BA13C9"/>
    <w:rsid w:val="00BA1511"/>
    <w:rsid w:val="00BA1F67"/>
    <w:rsid w:val="00BA28D7"/>
    <w:rsid w:val="00BA2EEB"/>
    <w:rsid w:val="00BA303C"/>
    <w:rsid w:val="00BA312F"/>
    <w:rsid w:val="00BA36CE"/>
    <w:rsid w:val="00BA372C"/>
    <w:rsid w:val="00BA3AFB"/>
    <w:rsid w:val="00BA429D"/>
    <w:rsid w:val="00BA48A5"/>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13F"/>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E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53"/>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654"/>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2CA"/>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6E3"/>
    <w:rsid w:val="00C0071E"/>
    <w:rsid w:val="00C00CD8"/>
    <w:rsid w:val="00C012E3"/>
    <w:rsid w:val="00C02667"/>
    <w:rsid w:val="00C02D49"/>
    <w:rsid w:val="00C035C0"/>
    <w:rsid w:val="00C04143"/>
    <w:rsid w:val="00C0437B"/>
    <w:rsid w:val="00C05014"/>
    <w:rsid w:val="00C058A1"/>
    <w:rsid w:val="00C05B6B"/>
    <w:rsid w:val="00C0611F"/>
    <w:rsid w:val="00C062E0"/>
    <w:rsid w:val="00C06A10"/>
    <w:rsid w:val="00C06B9E"/>
    <w:rsid w:val="00C06CCC"/>
    <w:rsid w:val="00C071C2"/>
    <w:rsid w:val="00C075A5"/>
    <w:rsid w:val="00C076CC"/>
    <w:rsid w:val="00C0775F"/>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5D5A"/>
    <w:rsid w:val="00C36B08"/>
    <w:rsid w:val="00C36C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3D61"/>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2AFB"/>
    <w:rsid w:val="00C6348B"/>
    <w:rsid w:val="00C636DD"/>
    <w:rsid w:val="00C63886"/>
    <w:rsid w:val="00C63A16"/>
    <w:rsid w:val="00C63F0D"/>
    <w:rsid w:val="00C64138"/>
    <w:rsid w:val="00C64175"/>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3F9"/>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0F5D"/>
    <w:rsid w:val="00C9153B"/>
    <w:rsid w:val="00C92492"/>
    <w:rsid w:val="00C92D8A"/>
    <w:rsid w:val="00C9305E"/>
    <w:rsid w:val="00C93321"/>
    <w:rsid w:val="00C933F7"/>
    <w:rsid w:val="00C934D4"/>
    <w:rsid w:val="00C9352E"/>
    <w:rsid w:val="00C938A5"/>
    <w:rsid w:val="00C93CE2"/>
    <w:rsid w:val="00C9413D"/>
    <w:rsid w:val="00C94A4E"/>
    <w:rsid w:val="00C95166"/>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3E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32"/>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33"/>
    <w:rsid w:val="00CB3AEC"/>
    <w:rsid w:val="00CB44DC"/>
    <w:rsid w:val="00CB491C"/>
    <w:rsid w:val="00CB4BA8"/>
    <w:rsid w:val="00CB4BE7"/>
    <w:rsid w:val="00CB4E30"/>
    <w:rsid w:val="00CB51E0"/>
    <w:rsid w:val="00CB5455"/>
    <w:rsid w:val="00CB5805"/>
    <w:rsid w:val="00CB5DA3"/>
    <w:rsid w:val="00CB5EB1"/>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2C"/>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3344"/>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E784D"/>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A0C"/>
    <w:rsid w:val="00CF4E68"/>
    <w:rsid w:val="00CF51C4"/>
    <w:rsid w:val="00CF5FCE"/>
    <w:rsid w:val="00CF6271"/>
    <w:rsid w:val="00CF64C9"/>
    <w:rsid w:val="00CF672A"/>
    <w:rsid w:val="00CF6C57"/>
    <w:rsid w:val="00CF703D"/>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C61"/>
    <w:rsid w:val="00D11E41"/>
    <w:rsid w:val="00D12631"/>
    <w:rsid w:val="00D12C08"/>
    <w:rsid w:val="00D13D3A"/>
    <w:rsid w:val="00D13D5C"/>
    <w:rsid w:val="00D13ED0"/>
    <w:rsid w:val="00D1558B"/>
    <w:rsid w:val="00D156D2"/>
    <w:rsid w:val="00D15BB6"/>
    <w:rsid w:val="00D162B9"/>
    <w:rsid w:val="00D16783"/>
    <w:rsid w:val="00D16FE6"/>
    <w:rsid w:val="00D1708B"/>
    <w:rsid w:val="00D174D6"/>
    <w:rsid w:val="00D17852"/>
    <w:rsid w:val="00D179AA"/>
    <w:rsid w:val="00D179B0"/>
    <w:rsid w:val="00D17B83"/>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EE9"/>
    <w:rsid w:val="00D33F2E"/>
    <w:rsid w:val="00D34C3D"/>
    <w:rsid w:val="00D34CAC"/>
    <w:rsid w:val="00D3562A"/>
    <w:rsid w:val="00D35F0E"/>
    <w:rsid w:val="00D35FFE"/>
    <w:rsid w:val="00D3630B"/>
    <w:rsid w:val="00D36A21"/>
    <w:rsid w:val="00D36B22"/>
    <w:rsid w:val="00D36B75"/>
    <w:rsid w:val="00D377D3"/>
    <w:rsid w:val="00D3791B"/>
    <w:rsid w:val="00D40180"/>
    <w:rsid w:val="00D40B38"/>
    <w:rsid w:val="00D41035"/>
    <w:rsid w:val="00D411F8"/>
    <w:rsid w:val="00D41955"/>
    <w:rsid w:val="00D41D3D"/>
    <w:rsid w:val="00D423E1"/>
    <w:rsid w:val="00D4331D"/>
    <w:rsid w:val="00D435DE"/>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26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139"/>
    <w:rsid w:val="00D91816"/>
    <w:rsid w:val="00D918C3"/>
    <w:rsid w:val="00D91996"/>
    <w:rsid w:val="00D91E78"/>
    <w:rsid w:val="00D929EF"/>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629"/>
    <w:rsid w:val="00DA0B63"/>
    <w:rsid w:val="00DA0D25"/>
    <w:rsid w:val="00DA10C8"/>
    <w:rsid w:val="00DA22A9"/>
    <w:rsid w:val="00DA2321"/>
    <w:rsid w:val="00DA266F"/>
    <w:rsid w:val="00DA2AB4"/>
    <w:rsid w:val="00DA36B1"/>
    <w:rsid w:val="00DA3985"/>
    <w:rsid w:val="00DA3AE2"/>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708"/>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38E"/>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A37"/>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40B"/>
    <w:rsid w:val="00DF5A61"/>
    <w:rsid w:val="00DF5C18"/>
    <w:rsid w:val="00DF6738"/>
    <w:rsid w:val="00DF6A1E"/>
    <w:rsid w:val="00DF7800"/>
    <w:rsid w:val="00E00805"/>
    <w:rsid w:val="00E00A13"/>
    <w:rsid w:val="00E00A65"/>
    <w:rsid w:val="00E00AFF"/>
    <w:rsid w:val="00E00BCC"/>
    <w:rsid w:val="00E00C96"/>
    <w:rsid w:val="00E01058"/>
    <w:rsid w:val="00E0148C"/>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695F"/>
    <w:rsid w:val="00E07756"/>
    <w:rsid w:val="00E07E72"/>
    <w:rsid w:val="00E07E81"/>
    <w:rsid w:val="00E10015"/>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1BA"/>
    <w:rsid w:val="00E16743"/>
    <w:rsid w:val="00E167DD"/>
    <w:rsid w:val="00E16CD6"/>
    <w:rsid w:val="00E170E4"/>
    <w:rsid w:val="00E17658"/>
    <w:rsid w:val="00E17CE7"/>
    <w:rsid w:val="00E17F60"/>
    <w:rsid w:val="00E20547"/>
    <w:rsid w:val="00E2059E"/>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6DD4"/>
    <w:rsid w:val="00E27F3D"/>
    <w:rsid w:val="00E304BD"/>
    <w:rsid w:val="00E306AC"/>
    <w:rsid w:val="00E313F8"/>
    <w:rsid w:val="00E31D58"/>
    <w:rsid w:val="00E320B5"/>
    <w:rsid w:val="00E32656"/>
    <w:rsid w:val="00E32945"/>
    <w:rsid w:val="00E32C50"/>
    <w:rsid w:val="00E33598"/>
    <w:rsid w:val="00E336C4"/>
    <w:rsid w:val="00E339AB"/>
    <w:rsid w:val="00E33B45"/>
    <w:rsid w:val="00E33F0C"/>
    <w:rsid w:val="00E345FF"/>
    <w:rsid w:val="00E34616"/>
    <w:rsid w:val="00E34763"/>
    <w:rsid w:val="00E34B95"/>
    <w:rsid w:val="00E3511A"/>
    <w:rsid w:val="00E35138"/>
    <w:rsid w:val="00E3572B"/>
    <w:rsid w:val="00E35C79"/>
    <w:rsid w:val="00E366B3"/>
    <w:rsid w:val="00E37A88"/>
    <w:rsid w:val="00E37AF7"/>
    <w:rsid w:val="00E401B8"/>
    <w:rsid w:val="00E40357"/>
    <w:rsid w:val="00E40572"/>
    <w:rsid w:val="00E40A3B"/>
    <w:rsid w:val="00E41A03"/>
    <w:rsid w:val="00E41E81"/>
    <w:rsid w:val="00E421A7"/>
    <w:rsid w:val="00E42423"/>
    <w:rsid w:val="00E429FA"/>
    <w:rsid w:val="00E42A55"/>
    <w:rsid w:val="00E42B72"/>
    <w:rsid w:val="00E42E44"/>
    <w:rsid w:val="00E42FFE"/>
    <w:rsid w:val="00E43246"/>
    <w:rsid w:val="00E432BB"/>
    <w:rsid w:val="00E43AF8"/>
    <w:rsid w:val="00E43F8B"/>
    <w:rsid w:val="00E44479"/>
    <w:rsid w:val="00E44794"/>
    <w:rsid w:val="00E44CC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6B4B"/>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A3D"/>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A"/>
    <w:rsid w:val="00EA43CE"/>
    <w:rsid w:val="00EA5F4A"/>
    <w:rsid w:val="00EA65BA"/>
    <w:rsid w:val="00EA6B3E"/>
    <w:rsid w:val="00EA7FD4"/>
    <w:rsid w:val="00EB0093"/>
    <w:rsid w:val="00EB05E0"/>
    <w:rsid w:val="00EB0682"/>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AF6"/>
    <w:rsid w:val="00EC1B4D"/>
    <w:rsid w:val="00EC1F26"/>
    <w:rsid w:val="00EC1FE7"/>
    <w:rsid w:val="00EC1FFE"/>
    <w:rsid w:val="00EC2000"/>
    <w:rsid w:val="00EC31B6"/>
    <w:rsid w:val="00EC36F1"/>
    <w:rsid w:val="00EC38B7"/>
    <w:rsid w:val="00EC3990"/>
    <w:rsid w:val="00EC3E6A"/>
    <w:rsid w:val="00EC4604"/>
    <w:rsid w:val="00EC46C3"/>
    <w:rsid w:val="00EC4B79"/>
    <w:rsid w:val="00EC5073"/>
    <w:rsid w:val="00EC548D"/>
    <w:rsid w:val="00EC6777"/>
    <w:rsid w:val="00EC68D3"/>
    <w:rsid w:val="00EC68DC"/>
    <w:rsid w:val="00EC690F"/>
    <w:rsid w:val="00EC70AE"/>
    <w:rsid w:val="00EC7403"/>
    <w:rsid w:val="00EC7474"/>
    <w:rsid w:val="00EC761E"/>
    <w:rsid w:val="00EC7891"/>
    <w:rsid w:val="00ED034D"/>
    <w:rsid w:val="00ED03B0"/>
    <w:rsid w:val="00ED0476"/>
    <w:rsid w:val="00ED0760"/>
    <w:rsid w:val="00ED0794"/>
    <w:rsid w:val="00ED081C"/>
    <w:rsid w:val="00ED09AC"/>
    <w:rsid w:val="00ED0BC7"/>
    <w:rsid w:val="00ED0EA9"/>
    <w:rsid w:val="00ED0FA8"/>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A12"/>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176"/>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0FDD"/>
    <w:rsid w:val="00F2116E"/>
    <w:rsid w:val="00F21785"/>
    <w:rsid w:val="00F2198F"/>
    <w:rsid w:val="00F224E3"/>
    <w:rsid w:val="00F2295F"/>
    <w:rsid w:val="00F22F4D"/>
    <w:rsid w:val="00F231BE"/>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39C"/>
    <w:rsid w:val="00F34451"/>
    <w:rsid w:val="00F34C4C"/>
    <w:rsid w:val="00F34D30"/>
    <w:rsid w:val="00F35098"/>
    <w:rsid w:val="00F35E56"/>
    <w:rsid w:val="00F35F1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03C"/>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B19"/>
    <w:rsid w:val="00F63DA1"/>
    <w:rsid w:val="00F64033"/>
    <w:rsid w:val="00F65087"/>
    <w:rsid w:val="00F6519A"/>
    <w:rsid w:val="00F65679"/>
    <w:rsid w:val="00F658E4"/>
    <w:rsid w:val="00F65BFB"/>
    <w:rsid w:val="00F65C2C"/>
    <w:rsid w:val="00F66029"/>
    <w:rsid w:val="00F665BF"/>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6BD8"/>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A1D"/>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4C6"/>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3AE"/>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48C"/>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316"/>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483"/>
    <w:rsid w:val="00FF5A1B"/>
    <w:rsid w:val="00FF5E19"/>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49D116DD"/>
  <w14:defaultImageDpi w14:val="96"/>
  <w15:docId w15:val="{D5D1ED83-1236-4D00-B745-FA69DC7B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293EDA"/>
    <w:pPr>
      <w:numPr>
        <w:ilvl w:val="1"/>
      </w:numPr>
      <w:tabs>
        <w:tab w:val="num" w:pos="567"/>
      </w:tabs>
      <w:outlineLvl w:val="1"/>
    </w:pPr>
  </w:style>
  <w:style w:type="paragraph" w:styleId="Heading3">
    <w:name w:val="heading 3"/>
    <w:basedOn w:val="Normal"/>
    <w:next w:val="Normal"/>
    <w:link w:val="Heading3Char"/>
    <w:autoRedefine/>
    <w:uiPriority w:val="99"/>
    <w:qFormat/>
    <w:rsid w:val="00843B24"/>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293EDA"/>
    <w:rPr>
      <w:rFonts w:ascii="Arial" w:hAnsi="Arial" w:cs="Arial"/>
      <w:b/>
      <w:color w:val="000000"/>
      <w:lang w:val="en-US"/>
    </w:rPr>
  </w:style>
  <w:style w:type="character" w:customStyle="1" w:styleId="Heading3Char">
    <w:name w:val="Heading 3 Char"/>
    <w:link w:val="Heading3"/>
    <w:uiPriority w:val="99"/>
    <w:locked/>
    <w:rsid w:val="00843B24"/>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47021437">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798183500">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59040088">
      <w:bodyDiv w:val="1"/>
      <w:marLeft w:val="0"/>
      <w:marRight w:val="0"/>
      <w:marTop w:val="0"/>
      <w:marBottom w:val="0"/>
      <w:divBdr>
        <w:top w:val="none" w:sz="0" w:space="0" w:color="auto"/>
        <w:left w:val="none" w:sz="0" w:space="0" w:color="auto"/>
        <w:bottom w:val="none" w:sz="0" w:space="0" w:color="auto"/>
        <w:right w:val="none" w:sz="0" w:space="0" w:color="auto"/>
      </w:divBdr>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www.jstor.org/stable/4615733" TargetMode="External"/><Relationship Id="rId26" Type="http://schemas.openxmlformats.org/officeDocument/2006/relationships/hyperlink" Target="http://www.recoverytrial.net" TargetMode="External"/><Relationship Id="rId3" Type="http://schemas.openxmlformats.org/officeDocument/2006/relationships/styles" Target="styles.xml"/><Relationship Id="rId21" Type="http://schemas.openxmlformats.org/officeDocument/2006/relationships/hyperlink" Target="https://www.nice.org.uk/guidance/cg19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acmedsci.ac.uk/policy/policy-projects/treating-influenza" TargetMode="External"/><Relationship Id="rId25" Type="http://schemas.openxmlformats.org/officeDocument/2006/relationships/hyperlink" Target="https://doi.org/10.1101/2021.12.07.470392" TargetMode="External"/><Relationship Id="rId2" Type="http://schemas.openxmlformats.org/officeDocument/2006/relationships/numbering" Target="numbering.xml"/><Relationship Id="rId16" Type="http://schemas.openxmlformats.org/officeDocument/2006/relationships/hyperlink" Target="http://www.ncbi.nlm.nih.gov/books/NBK501076/" TargetMode="External"/><Relationship Id="rId20" Type="http://schemas.openxmlformats.org/officeDocument/2006/relationships/hyperlink" Target="https://www.fda.gov/downloads/Drugs/GuidanceComplianceRegulatoryInformation/Guidances/UCM269919.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doi.org/10.1101/2021.03.09.434607"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recoverytrial.net/files/recovery-outcomes-definitions-v3-0.pdf" TargetMode="External"/><Relationship Id="rId23" Type="http://schemas.openxmlformats.org/officeDocument/2006/relationships/hyperlink" Target="https://doi.org/10.1101/2021.12.07.21267432" TargetMode="External"/><Relationship Id="rId28" Type="http://schemas.openxmlformats.org/officeDocument/2006/relationships/hyperlink" Target="http://www.recoverytrial.net" TargetMode="External"/><Relationship Id="rId36" Type="http://schemas.microsoft.com/office/2018/08/relationships/commentsExtensible" Target="commentsExtensible.xml"/><Relationship Id="rId10" Type="http://schemas.openxmlformats.org/officeDocument/2006/relationships/hyperlink" Target="file:///\\wincluster1dfs\K\NPEUDATA\Current%20trials\RECOVERY\Trial%20Management\Protocol%20-%20latest\V14.0%20development\www.recoverytrial.net" TargetMode="External"/><Relationship Id="rId19" Type="http://schemas.openxmlformats.org/officeDocument/2006/relationships/hyperlink" Target="https://www.goodtrials.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coverytrial.net" TargetMode="External"/><Relationship Id="rId14" Type="http://schemas.microsoft.com/office/2011/relationships/commentsExtended" Target="commentsExtended.xml"/><Relationship Id="rId22" Type="http://schemas.openxmlformats.org/officeDocument/2006/relationships/hyperlink" Target="https://www.nih.gov/news-events/news-releases/nih-sponsored-activ-3-clinical-trial-closes-enrollment-into-two-sub-studies" TargetMode="External"/><Relationship Id="rId27" Type="http://schemas.openxmlformats.org/officeDocument/2006/relationships/hyperlink" Target="mailto:recoverytrial@ndph.ox.ac.uk" TargetMode="External"/><Relationship Id="rId30" Type="http://schemas.microsoft.com/office/2011/relationships/people" Target="people.xml"/><Relationship Id="rId8" Type="http://schemas.openxmlformats.org/officeDocument/2006/relationships/hyperlink" Target="mailto:recoverytrial@ndph.ox.ac.u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ecoverytrial.net/results" TargetMode="External"/><Relationship Id="rId1" Type="http://schemas.openxmlformats.org/officeDocument/2006/relationships/hyperlink" Target="https://www.recoverytrial.net/resul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09780-B30D-4555-A3AC-8DE5044DD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40</Pages>
  <Words>14541</Words>
  <Characters>106567</Characters>
  <Application>Microsoft Office Word</Application>
  <DocSecurity>0</DocSecurity>
  <Lines>888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Peto</dc:creator>
  <cp:lastModifiedBy>Richard Haynes</cp:lastModifiedBy>
  <cp:revision>4</cp:revision>
  <cp:lastPrinted>2023-08-04T09:48:00Z</cp:lastPrinted>
  <dcterms:created xsi:type="dcterms:W3CDTF">2023-10-24T17:55:00Z</dcterms:created>
  <dcterms:modified xsi:type="dcterms:W3CDTF">2023-10-24T18:15:00Z</dcterms:modified>
</cp:coreProperties>
</file>